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2CDD9CD0" w:rsidR="0093492E" w:rsidRPr="00F55AD7" w:rsidRDefault="002735DD" w:rsidP="0026038D">
      <w:pPr>
        <w:pStyle w:val="Documentnumber"/>
      </w:pPr>
      <w:r>
        <w:t xml:space="preserve">Guideline </w:t>
      </w:r>
      <w:r w:rsidR="00F06234" w:rsidRPr="00AE5D7C">
        <w:rPr>
          <w:highlight w:val="yellow"/>
        </w:rPr>
        <w:t>XXXX</w:t>
      </w:r>
    </w:p>
    <w:p w14:paraId="6F5ABEE9" w14:textId="77777777" w:rsidR="0026038D" w:rsidRPr="00F55AD7" w:rsidRDefault="0026038D" w:rsidP="003274DB"/>
    <w:p w14:paraId="075AD9C6" w14:textId="2EDEDD29" w:rsidR="00776004" w:rsidRPr="00F55AD7" w:rsidRDefault="00ED48D5" w:rsidP="00082C85">
      <w:pPr>
        <w:pStyle w:val="Documentname"/>
      </w:pPr>
      <w:r w:rsidRPr="008D21AF">
        <w:rPr>
          <w:rFonts w:ascii="Calibri"/>
          <w:spacing w:val="-1"/>
        </w:rPr>
        <w:t>Establishment of Vessel Traffic Service</w:t>
      </w:r>
      <w:r>
        <w:rPr>
          <w:rFonts w:ascii="Calibri"/>
          <w:spacing w:val="-1"/>
        </w:rPr>
        <w:t>S</w:t>
      </w:r>
      <w:r w:rsidR="00757F34">
        <w:rPr>
          <w:caps w:val="0"/>
        </w:rPr>
        <w:t xml:space="preserve"> </w:t>
      </w: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1E3716A" w14:textId="77777777" w:rsidR="004E0BBB" w:rsidRPr="00F55AD7" w:rsidRDefault="004E0BBB" w:rsidP="00D74AE1"/>
    <w:p w14:paraId="2D82B917" w14:textId="77777777" w:rsidR="004E0BBB" w:rsidRPr="00F55AD7" w:rsidRDefault="004E0BBB" w:rsidP="00D74AE1"/>
    <w:p w14:paraId="0B036912" w14:textId="77777777" w:rsidR="004E0BBB" w:rsidRPr="00F55AD7" w:rsidRDefault="004E0BBB" w:rsidP="00D74AE1"/>
    <w:p w14:paraId="1CE2967B" w14:textId="77777777" w:rsidR="004E0BBB" w:rsidRPr="00F55AD7" w:rsidRDefault="004E0BBB" w:rsidP="00D74AE1"/>
    <w:p w14:paraId="75A71D28" w14:textId="77777777" w:rsidR="004E0BBB" w:rsidRPr="00F55AD7" w:rsidRDefault="004E0BBB" w:rsidP="00D74AE1"/>
    <w:p w14:paraId="27167A2C"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60C09134" w14:textId="77777777" w:rsidR="004E0BBB" w:rsidRPr="00F55AD7" w:rsidRDefault="004E0BBB" w:rsidP="00D74AE1"/>
    <w:p w14:paraId="568F61D7"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51D35EC8" w:rsidR="004E0BBB" w:rsidRPr="00F55AD7" w:rsidRDefault="002735DD" w:rsidP="004E0BBB">
      <w:pPr>
        <w:pStyle w:val="Editionnumber"/>
      </w:pPr>
      <w:r>
        <w:t xml:space="preserve">Edition </w:t>
      </w:r>
      <w:proofErr w:type="spellStart"/>
      <w:r>
        <w:t>x.x</w:t>
      </w:r>
      <w:proofErr w:type="spellEnd"/>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13DE3E6A" w14:textId="7D618ABE" w:rsidR="00757F34"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757F34" w:rsidRPr="003F3F7D">
        <w:t>1.</w:t>
      </w:r>
      <w:r w:rsidR="00757F34">
        <w:rPr>
          <w:rFonts w:eastAsiaTheme="minorEastAsia"/>
          <w:b w:val="0"/>
          <w:color w:val="auto"/>
          <w:lang w:val="en-AU" w:eastAsia="en-AU"/>
        </w:rPr>
        <w:tab/>
      </w:r>
      <w:r w:rsidR="00757F34" w:rsidRPr="00757F34">
        <w:rPr>
          <w:b w:val="0"/>
        </w:rPr>
        <w:t>INTRODUCTION</w:t>
      </w:r>
      <w:r w:rsidR="00757F34">
        <w:tab/>
      </w:r>
      <w:r w:rsidR="00757F34">
        <w:fldChar w:fldCharType="begin"/>
      </w:r>
      <w:r w:rsidR="00757F34">
        <w:instrText xml:space="preserve"> PAGEREF _Toc20225917 \h </w:instrText>
      </w:r>
      <w:r w:rsidR="00757F34">
        <w:fldChar w:fldCharType="separate"/>
      </w:r>
      <w:r w:rsidR="00757F34">
        <w:t>4</w:t>
      </w:r>
      <w:r w:rsidR="00757F34">
        <w:fldChar w:fldCharType="end"/>
      </w:r>
    </w:p>
    <w:p w14:paraId="500D2859" w14:textId="79562F80" w:rsidR="00757F34" w:rsidRDefault="00757F34">
      <w:pPr>
        <w:pStyle w:val="TOC1"/>
        <w:rPr>
          <w:rFonts w:eastAsiaTheme="minorEastAsia"/>
          <w:b w:val="0"/>
          <w:color w:val="auto"/>
          <w:lang w:val="en-AU" w:eastAsia="en-AU"/>
        </w:rPr>
      </w:pPr>
      <w:r w:rsidRPr="003F3F7D">
        <w:t>2.</w:t>
      </w:r>
      <w:r>
        <w:rPr>
          <w:rFonts w:eastAsiaTheme="minorEastAsia"/>
          <w:b w:val="0"/>
          <w:color w:val="auto"/>
          <w:lang w:val="en-AU" w:eastAsia="en-AU"/>
        </w:rPr>
        <w:tab/>
      </w:r>
      <w:r w:rsidRPr="00757F34">
        <w:rPr>
          <w:b w:val="0"/>
        </w:rPr>
        <w:t>DOCUMENT PURPOSE</w:t>
      </w:r>
      <w:r>
        <w:tab/>
      </w:r>
      <w:r>
        <w:fldChar w:fldCharType="begin"/>
      </w:r>
      <w:r>
        <w:instrText xml:space="preserve"> PAGEREF _Toc20225918 \h </w:instrText>
      </w:r>
      <w:r>
        <w:fldChar w:fldCharType="separate"/>
      </w:r>
      <w:r>
        <w:t>4</w:t>
      </w:r>
      <w:r>
        <w:fldChar w:fldCharType="end"/>
      </w:r>
    </w:p>
    <w:p w14:paraId="23D1AEE2" w14:textId="72B671E1" w:rsidR="00757F34" w:rsidRDefault="00757F34">
      <w:pPr>
        <w:pStyle w:val="TOC1"/>
        <w:rPr>
          <w:rFonts w:eastAsiaTheme="minorEastAsia"/>
          <w:b w:val="0"/>
          <w:color w:val="auto"/>
          <w:lang w:val="en-AU" w:eastAsia="en-AU"/>
        </w:rPr>
      </w:pPr>
      <w:r w:rsidRPr="003F3F7D">
        <w:t>3.</w:t>
      </w:r>
      <w:r>
        <w:rPr>
          <w:rFonts w:eastAsiaTheme="minorEastAsia"/>
          <w:b w:val="0"/>
          <w:color w:val="auto"/>
          <w:lang w:val="en-AU" w:eastAsia="en-AU"/>
        </w:rPr>
        <w:tab/>
      </w:r>
      <w:r w:rsidRPr="00757F34">
        <w:rPr>
          <w:b w:val="0"/>
        </w:rPr>
        <w:t>IMPLEMENTING VTS</w:t>
      </w:r>
      <w:r>
        <w:tab/>
      </w:r>
      <w:r>
        <w:fldChar w:fldCharType="begin"/>
      </w:r>
      <w:r>
        <w:instrText xml:space="preserve"> PAGEREF _Toc20225919 \h </w:instrText>
      </w:r>
      <w:r>
        <w:fldChar w:fldCharType="separate"/>
      </w:r>
      <w:r>
        <w:t>4</w:t>
      </w:r>
      <w:r>
        <w:fldChar w:fldCharType="end"/>
      </w:r>
    </w:p>
    <w:p w14:paraId="3E2ED1B1" w14:textId="56B72139" w:rsidR="00757F34" w:rsidRDefault="00757F34">
      <w:pPr>
        <w:pStyle w:val="TOC2"/>
        <w:rPr>
          <w:rFonts w:eastAsiaTheme="minorEastAsia"/>
          <w:color w:val="auto"/>
          <w:lang w:val="en-AU" w:eastAsia="en-AU"/>
        </w:rPr>
      </w:pPr>
      <w:r w:rsidRPr="003F3F7D">
        <w:rPr>
          <w:w w:val="105"/>
        </w:rPr>
        <w:t>3.1.</w:t>
      </w:r>
      <w:r>
        <w:rPr>
          <w:rFonts w:eastAsiaTheme="minorEastAsia"/>
          <w:color w:val="auto"/>
          <w:lang w:val="en-AU" w:eastAsia="en-AU"/>
        </w:rPr>
        <w:tab/>
      </w:r>
      <w:r w:rsidRPr="003F3F7D">
        <w:rPr>
          <w:w w:val="105"/>
          <w:lang w:val="en-US"/>
        </w:rPr>
        <w:t>NEEDS ANALYSIS</w:t>
      </w:r>
      <w:r>
        <w:tab/>
      </w:r>
      <w:r>
        <w:fldChar w:fldCharType="begin"/>
      </w:r>
      <w:r>
        <w:instrText xml:space="preserve"> PAGEREF _Toc20225920 \h </w:instrText>
      </w:r>
      <w:r>
        <w:fldChar w:fldCharType="separate"/>
      </w:r>
      <w:r>
        <w:t>5</w:t>
      </w:r>
      <w:r>
        <w:fldChar w:fldCharType="end"/>
      </w:r>
    </w:p>
    <w:p w14:paraId="252F58FB" w14:textId="26F5BB13" w:rsidR="00757F34" w:rsidRDefault="00757F34">
      <w:pPr>
        <w:pStyle w:val="TOC3"/>
        <w:tabs>
          <w:tab w:val="right" w:leader="dot" w:pos="10195"/>
        </w:tabs>
        <w:rPr>
          <w:rFonts w:eastAsiaTheme="minorEastAsia"/>
          <w:noProof/>
          <w:sz w:val="22"/>
          <w:lang w:val="en-AU" w:eastAsia="en-AU"/>
        </w:rPr>
      </w:pPr>
      <w:r w:rsidRPr="003F3F7D">
        <w:rPr>
          <w:noProof/>
          <w:spacing w:val="-34"/>
          <w:w w:val="105"/>
        </w:rPr>
        <w:t>3.1.1.</w:t>
      </w:r>
      <w:r>
        <w:rPr>
          <w:rFonts w:eastAsiaTheme="minorEastAsia"/>
          <w:noProof/>
          <w:sz w:val="22"/>
          <w:lang w:val="en-AU" w:eastAsia="en-AU"/>
        </w:rPr>
        <w:tab/>
      </w:r>
      <w:r w:rsidRPr="003F3F7D">
        <w:rPr>
          <w:noProof/>
          <w:w w:val="105"/>
          <w:lang w:val="en-US"/>
        </w:rPr>
        <w:t>Preliminary Assessment Phase</w:t>
      </w:r>
      <w:r>
        <w:rPr>
          <w:noProof/>
        </w:rPr>
        <w:tab/>
      </w:r>
      <w:r>
        <w:rPr>
          <w:noProof/>
        </w:rPr>
        <w:fldChar w:fldCharType="begin"/>
      </w:r>
      <w:r>
        <w:rPr>
          <w:noProof/>
        </w:rPr>
        <w:instrText xml:space="preserve"> PAGEREF _Toc20225921 \h </w:instrText>
      </w:r>
      <w:r>
        <w:rPr>
          <w:noProof/>
        </w:rPr>
      </w:r>
      <w:r>
        <w:rPr>
          <w:noProof/>
        </w:rPr>
        <w:fldChar w:fldCharType="separate"/>
      </w:r>
      <w:r>
        <w:rPr>
          <w:noProof/>
        </w:rPr>
        <w:t>6</w:t>
      </w:r>
      <w:r>
        <w:rPr>
          <w:noProof/>
        </w:rPr>
        <w:fldChar w:fldCharType="end"/>
      </w:r>
    </w:p>
    <w:p w14:paraId="24755B52" w14:textId="691A8452" w:rsidR="00757F34" w:rsidRDefault="00757F34">
      <w:pPr>
        <w:pStyle w:val="TOC3"/>
        <w:tabs>
          <w:tab w:val="left" w:pos="1134"/>
          <w:tab w:val="right" w:leader="dot" w:pos="10195"/>
        </w:tabs>
        <w:rPr>
          <w:rFonts w:eastAsiaTheme="minorEastAsia"/>
          <w:noProof/>
          <w:sz w:val="22"/>
          <w:lang w:val="en-AU" w:eastAsia="en-AU"/>
        </w:rPr>
      </w:pPr>
      <w:r w:rsidRPr="003F3F7D">
        <w:rPr>
          <w:noProof/>
        </w:rPr>
        <w:t>3.1.2.</w:t>
      </w:r>
      <w:r>
        <w:rPr>
          <w:rFonts w:eastAsiaTheme="minorEastAsia"/>
          <w:noProof/>
          <w:sz w:val="22"/>
          <w:lang w:val="en-AU" w:eastAsia="en-AU"/>
        </w:rPr>
        <w:tab/>
      </w:r>
      <w:r w:rsidRPr="003F3F7D">
        <w:rPr>
          <w:noProof/>
          <w:lang w:val="en-US"/>
        </w:rPr>
        <w:t>Feasibility and Design Phase</w:t>
      </w:r>
      <w:r>
        <w:rPr>
          <w:noProof/>
        </w:rPr>
        <w:tab/>
      </w:r>
      <w:r>
        <w:rPr>
          <w:noProof/>
        </w:rPr>
        <w:fldChar w:fldCharType="begin"/>
      </w:r>
      <w:r>
        <w:rPr>
          <w:noProof/>
        </w:rPr>
        <w:instrText xml:space="preserve"> PAGEREF _Toc20225922 \h </w:instrText>
      </w:r>
      <w:r>
        <w:rPr>
          <w:noProof/>
        </w:rPr>
      </w:r>
      <w:r>
        <w:rPr>
          <w:noProof/>
        </w:rPr>
        <w:fldChar w:fldCharType="separate"/>
      </w:r>
      <w:r>
        <w:rPr>
          <w:noProof/>
        </w:rPr>
        <w:t>11</w:t>
      </w:r>
      <w:r>
        <w:rPr>
          <w:noProof/>
        </w:rPr>
        <w:fldChar w:fldCharType="end"/>
      </w:r>
    </w:p>
    <w:p w14:paraId="453D0CDD" w14:textId="67FC7AA9" w:rsidR="00757F34" w:rsidRDefault="00757F34">
      <w:pPr>
        <w:pStyle w:val="TOC3"/>
        <w:tabs>
          <w:tab w:val="left" w:pos="1134"/>
          <w:tab w:val="right" w:leader="dot" w:pos="10195"/>
        </w:tabs>
        <w:rPr>
          <w:rFonts w:eastAsiaTheme="minorEastAsia"/>
          <w:noProof/>
          <w:sz w:val="22"/>
          <w:lang w:val="en-AU" w:eastAsia="en-AU"/>
        </w:rPr>
      </w:pPr>
      <w:r w:rsidRPr="003F3F7D">
        <w:rPr>
          <w:noProof/>
          <w:w w:val="105"/>
        </w:rPr>
        <w:t>3.1.3.</w:t>
      </w:r>
      <w:r>
        <w:rPr>
          <w:rFonts w:eastAsiaTheme="minorEastAsia"/>
          <w:noProof/>
          <w:sz w:val="22"/>
          <w:lang w:val="en-AU" w:eastAsia="en-AU"/>
        </w:rPr>
        <w:tab/>
      </w:r>
      <w:r w:rsidRPr="003F3F7D">
        <w:rPr>
          <w:noProof/>
          <w:w w:val="105"/>
          <w:lang w:val="en-US"/>
        </w:rPr>
        <w:t>Formal Risk Assessment Phase</w:t>
      </w:r>
      <w:r>
        <w:rPr>
          <w:noProof/>
        </w:rPr>
        <w:tab/>
      </w:r>
      <w:r>
        <w:rPr>
          <w:noProof/>
        </w:rPr>
        <w:fldChar w:fldCharType="begin"/>
      </w:r>
      <w:r>
        <w:rPr>
          <w:noProof/>
        </w:rPr>
        <w:instrText xml:space="preserve"> PAGEREF _Toc20225923 \h </w:instrText>
      </w:r>
      <w:r>
        <w:rPr>
          <w:noProof/>
        </w:rPr>
      </w:r>
      <w:r>
        <w:rPr>
          <w:noProof/>
        </w:rPr>
        <w:fldChar w:fldCharType="separate"/>
      </w:r>
      <w:r>
        <w:rPr>
          <w:noProof/>
        </w:rPr>
        <w:t>12</w:t>
      </w:r>
      <w:r>
        <w:rPr>
          <w:noProof/>
        </w:rPr>
        <w:fldChar w:fldCharType="end"/>
      </w:r>
    </w:p>
    <w:p w14:paraId="52235D57" w14:textId="560412BD" w:rsidR="00757F34" w:rsidRDefault="00757F34">
      <w:pPr>
        <w:pStyle w:val="TOC3"/>
        <w:tabs>
          <w:tab w:val="left" w:pos="1134"/>
          <w:tab w:val="right" w:leader="dot" w:pos="10195"/>
        </w:tabs>
        <w:rPr>
          <w:rFonts w:eastAsiaTheme="minorEastAsia"/>
          <w:noProof/>
          <w:sz w:val="22"/>
          <w:lang w:val="en-AU" w:eastAsia="en-AU"/>
        </w:rPr>
      </w:pPr>
      <w:r w:rsidRPr="003F3F7D">
        <w:rPr>
          <w:noProof/>
          <w:w w:val="105"/>
        </w:rPr>
        <w:t>3.1.4.</w:t>
      </w:r>
      <w:r>
        <w:rPr>
          <w:rFonts w:eastAsiaTheme="minorEastAsia"/>
          <w:noProof/>
          <w:sz w:val="22"/>
          <w:lang w:val="en-AU" w:eastAsia="en-AU"/>
        </w:rPr>
        <w:tab/>
      </w:r>
      <w:r w:rsidRPr="003F3F7D">
        <w:rPr>
          <w:noProof/>
          <w:w w:val="105"/>
          <w:lang w:val="en-US"/>
        </w:rPr>
        <w:t>Cost Benefit Analysis (CBA) Phase</w:t>
      </w:r>
      <w:r>
        <w:rPr>
          <w:noProof/>
        </w:rPr>
        <w:tab/>
      </w:r>
      <w:r>
        <w:rPr>
          <w:noProof/>
        </w:rPr>
        <w:fldChar w:fldCharType="begin"/>
      </w:r>
      <w:r>
        <w:rPr>
          <w:noProof/>
        </w:rPr>
        <w:instrText xml:space="preserve"> PAGEREF _Toc20225924 \h </w:instrText>
      </w:r>
      <w:r>
        <w:rPr>
          <w:noProof/>
        </w:rPr>
      </w:r>
      <w:r>
        <w:rPr>
          <w:noProof/>
        </w:rPr>
        <w:fldChar w:fldCharType="separate"/>
      </w:r>
      <w:r>
        <w:rPr>
          <w:noProof/>
        </w:rPr>
        <w:t>12</w:t>
      </w:r>
      <w:r>
        <w:rPr>
          <w:noProof/>
        </w:rPr>
        <w:fldChar w:fldCharType="end"/>
      </w:r>
    </w:p>
    <w:p w14:paraId="31C0B164" w14:textId="5D391525" w:rsidR="00757F34" w:rsidRDefault="00757F34">
      <w:pPr>
        <w:pStyle w:val="TOC2"/>
        <w:rPr>
          <w:rFonts w:eastAsiaTheme="minorEastAsia"/>
          <w:color w:val="auto"/>
          <w:lang w:val="en-AU" w:eastAsia="en-AU"/>
        </w:rPr>
      </w:pPr>
      <w:r w:rsidRPr="003F3F7D">
        <w:rPr>
          <w:w w:val="105"/>
        </w:rPr>
        <w:t>3.2.</w:t>
      </w:r>
      <w:r>
        <w:rPr>
          <w:rFonts w:eastAsiaTheme="minorEastAsia"/>
          <w:color w:val="auto"/>
          <w:lang w:val="en-AU" w:eastAsia="en-AU"/>
        </w:rPr>
        <w:tab/>
      </w:r>
      <w:r w:rsidRPr="003F3F7D">
        <w:rPr>
          <w:w w:val="105"/>
          <w:lang w:val="en-US"/>
        </w:rPr>
        <w:t>IMPLEMENTATION</w:t>
      </w:r>
      <w:r>
        <w:tab/>
      </w:r>
      <w:r>
        <w:fldChar w:fldCharType="begin"/>
      </w:r>
      <w:r>
        <w:instrText xml:space="preserve"> PAGEREF _Toc20225925 \h </w:instrText>
      </w:r>
      <w:r>
        <w:fldChar w:fldCharType="separate"/>
      </w:r>
      <w:r>
        <w:t>13</w:t>
      </w:r>
      <w:r>
        <w:fldChar w:fldCharType="end"/>
      </w:r>
    </w:p>
    <w:p w14:paraId="48621A8D" w14:textId="4DBC42CB" w:rsidR="00757F34" w:rsidRDefault="00757F34">
      <w:pPr>
        <w:pStyle w:val="TOC2"/>
        <w:rPr>
          <w:rFonts w:eastAsiaTheme="minorEastAsia"/>
          <w:color w:val="auto"/>
          <w:lang w:val="en-AU" w:eastAsia="en-AU"/>
        </w:rPr>
      </w:pPr>
      <w:r w:rsidRPr="003F3F7D">
        <w:rPr>
          <w:w w:val="105"/>
        </w:rPr>
        <w:t>3.3.</w:t>
      </w:r>
      <w:r>
        <w:rPr>
          <w:rFonts w:eastAsiaTheme="minorEastAsia"/>
          <w:color w:val="auto"/>
          <w:lang w:val="en-AU" w:eastAsia="en-AU"/>
        </w:rPr>
        <w:tab/>
      </w:r>
      <w:r w:rsidRPr="003F3F7D">
        <w:rPr>
          <w:w w:val="105"/>
          <w:lang w:val="en-US"/>
        </w:rPr>
        <w:t>EVALUATION</w:t>
      </w:r>
      <w:r>
        <w:tab/>
      </w:r>
      <w:r>
        <w:fldChar w:fldCharType="begin"/>
      </w:r>
      <w:r>
        <w:instrText xml:space="preserve"> PAGEREF _Toc20225926 \h </w:instrText>
      </w:r>
      <w:r>
        <w:fldChar w:fldCharType="separate"/>
      </w:r>
      <w:r>
        <w:t>13</w:t>
      </w:r>
      <w:r>
        <w:fldChar w:fldCharType="end"/>
      </w:r>
    </w:p>
    <w:p w14:paraId="76A1692A" w14:textId="39358EEA" w:rsidR="00757F34" w:rsidRDefault="00757F34">
      <w:pPr>
        <w:pStyle w:val="TOC2"/>
        <w:rPr>
          <w:rFonts w:eastAsiaTheme="minorEastAsia"/>
          <w:color w:val="auto"/>
          <w:lang w:val="en-AU" w:eastAsia="en-AU"/>
        </w:rPr>
      </w:pPr>
      <w:r w:rsidRPr="003F3F7D">
        <w:t>3.4.</w:t>
      </w:r>
      <w:r>
        <w:rPr>
          <w:rFonts w:eastAsiaTheme="minorEastAsia"/>
          <w:color w:val="auto"/>
          <w:lang w:val="en-AU" w:eastAsia="en-AU"/>
        </w:rPr>
        <w:tab/>
      </w:r>
      <w:r w:rsidRPr="003F3F7D">
        <w:rPr>
          <w:lang w:val="en-US"/>
        </w:rPr>
        <w:t>CONCLUSIONS</w:t>
      </w:r>
      <w:r>
        <w:tab/>
      </w:r>
      <w:r>
        <w:fldChar w:fldCharType="begin"/>
      </w:r>
      <w:r>
        <w:instrText xml:space="preserve"> PAGEREF _Toc20225927 \h </w:instrText>
      </w:r>
      <w:r>
        <w:fldChar w:fldCharType="separate"/>
      </w:r>
      <w:r>
        <w:t>13</w:t>
      </w:r>
      <w:r>
        <w:fldChar w:fldCharType="end"/>
      </w:r>
    </w:p>
    <w:p w14:paraId="294C5736" w14:textId="16788389" w:rsidR="00757F34" w:rsidRDefault="00757F34">
      <w:pPr>
        <w:pStyle w:val="TOC2"/>
        <w:rPr>
          <w:rFonts w:eastAsiaTheme="minorEastAsia"/>
          <w:color w:val="auto"/>
          <w:lang w:val="en-AU" w:eastAsia="en-AU"/>
        </w:rPr>
      </w:pPr>
      <w:r w:rsidRPr="003F3F7D">
        <w:t>3.5.</w:t>
      </w:r>
      <w:r>
        <w:rPr>
          <w:rFonts w:eastAsiaTheme="minorEastAsia"/>
          <w:color w:val="auto"/>
          <w:lang w:val="en-AU" w:eastAsia="en-AU"/>
        </w:rPr>
        <w:tab/>
      </w:r>
      <w:r w:rsidRPr="003F3F7D">
        <w:rPr>
          <w:lang w:val="en-US"/>
        </w:rPr>
        <w:t>ADDITIONAL INFORMATION</w:t>
      </w:r>
      <w:r>
        <w:tab/>
      </w:r>
      <w:r>
        <w:fldChar w:fldCharType="begin"/>
      </w:r>
      <w:r>
        <w:instrText xml:space="preserve"> PAGEREF _Toc20225928 \h </w:instrText>
      </w:r>
      <w:r>
        <w:fldChar w:fldCharType="separate"/>
      </w:r>
      <w:r>
        <w:t>13</w:t>
      </w:r>
      <w:r>
        <w:fldChar w:fldCharType="end"/>
      </w:r>
    </w:p>
    <w:p w14:paraId="70BA7C45" w14:textId="43932C99" w:rsidR="00757F34" w:rsidRDefault="00757F34">
      <w:pPr>
        <w:pStyle w:val="TOC1"/>
        <w:rPr>
          <w:rFonts w:eastAsiaTheme="minorEastAsia"/>
          <w:b w:val="0"/>
          <w:color w:val="auto"/>
          <w:lang w:val="en-AU" w:eastAsia="en-AU"/>
        </w:rPr>
      </w:pPr>
      <w:r w:rsidRPr="003F3F7D">
        <w:t>4.</w:t>
      </w:r>
      <w:r>
        <w:rPr>
          <w:rFonts w:eastAsiaTheme="minorEastAsia"/>
          <w:b w:val="0"/>
          <w:color w:val="auto"/>
          <w:lang w:val="en-AU" w:eastAsia="en-AU"/>
        </w:rPr>
        <w:tab/>
      </w:r>
      <w:r w:rsidRPr="003F3F7D">
        <w:rPr>
          <w:lang w:val="en-US"/>
        </w:rPr>
        <w:t>REFERENCES</w:t>
      </w:r>
      <w:r>
        <w:tab/>
      </w:r>
      <w:r>
        <w:fldChar w:fldCharType="begin"/>
      </w:r>
      <w:r>
        <w:instrText xml:space="preserve"> PAGEREF _Toc20225929 \h </w:instrText>
      </w:r>
      <w:r>
        <w:fldChar w:fldCharType="separate"/>
      </w:r>
      <w:r>
        <w:t>14</w:t>
      </w:r>
      <w:r>
        <w:fldChar w:fldCharType="end"/>
      </w:r>
    </w:p>
    <w:p w14:paraId="2CDCD7BA" w14:textId="416D2982"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8B0B672" w14:textId="0ECDB16E"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4F11D6">
        <w:rPr>
          <w:b/>
          <w:bCs/>
          <w:noProof/>
          <w:lang w:val="en-US"/>
        </w:rPr>
        <w:t>No table of figures entries found.</w:t>
      </w: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68137A41" w14:textId="3FF3D5FF" w:rsidR="005E4659" w:rsidRPr="00176BB8" w:rsidRDefault="00923B4D" w:rsidP="007D1805">
      <w:pPr>
        <w:pStyle w:val="TableofFigures"/>
      </w:pPr>
      <w:r w:rsidRPr="00F55AD7">
        <w:fldChar w:fldCharType="begin"/>
      </w:r>
      <w:r w:rsidRPr="00F55AD7">
        <w:instrText xml:space="preserve"> TOC \t "Figure caption" \c </w:instrText>
      </w:r>
      <w:r w:rsidRPr="00F55AD7">
        <w:fldChar w:fldCharType="separate"/>
      </w:r>
      <w:r w:rsidR="004F11D6">
        <w:rPr>
          <w:b/>
          <w:bCs/>
          <w:noProof/>
          <w:lang w:val="en-US"/>
        </w:rPr>
        <w:t>No table of figures entries found.</w:t>
      </w:r>
      <w:r w:rsidRPr="00F55AD7">
        <w:fldChar w:fldCharType="end"/>
      </w:r>
    </w:p>
    <w:p w14:paraId="05CB04F0" w14:textId="46BA12E9" w:rsidR="00B07717" w:rsidRDefault="00176BB8" w:rsidP="00176BB8">
      <w:pPr>
        <w:pStyle w:val="ListofFigures"/>
      </w:pPr>
      <w:r w:rsidRPr="00176BB8">
        <w:t>List of Equations</w:t>
      </w:r>
      <w:r>
        <w:t xml:space="preserve"> [List of Figures]</w:t>
      </w:r>
    </w:p>
    <w:p w14:paraId="4A4B52F3" w14:textId="6C2F392F" w:rsidR="00176BB8" w:rsidRPr="005E769D" w:rsidRDefault="000D1D15" w:rsidP="00176BB8">
      <w:pPr>
        <w:pStyle w:val="equation"/>
        <w:numPr>
          <w:ilvl w:val="0"/>
          <w:numId w:val="0"/>
        </w:numPr>
        <w:ind w:left="1276" w:hanging="1276"/>
        <w:rPr>
          <w:u w:val="none"/>
        </w:rPr>
      </w:pPr>
      <w:r w:rsidRPr="005E769D">
        <w:rPr>
          <w:u w:val="none"/>
        </w:rPr>
        <w:fldChar w:fldCharType="begin"/>
      </w:r>
      <w:r w:rsidRPr="005E769D">
        <w:rPr>
          <w:u w:val="none"/>
        </w:rPr>
        <w:instrText xml:space="preserve"> TOC \h \z \t "equation" \c </w:instrText>
      </w:r>
      <w:r w:rsidRPr="005E769D">
        <w:rPr>
          <w:u w:val="none"/>
        </w:rPr>
        <w:fldChar w:fldCharType="separate"/>
      </w:r>
      <w:r w:rsidR="004F11D6" w:rsidRPr="005E769D">
        <w:rPr>
          <w:b/>
          <w:bCs/>
          <w:noProof/>
          <w:u w:val="none"/>
          <w:lang w:val="en-US"/>
        </w:rPr>
        <w:t>No table of figures entries found.</w:t>
      </w:r>
      <w:r w:rsidRPr="005E769D">
        <w:rPr>
          <w:u w:val="none"/>
        </w:rPr>
        <w:fldChar w:fldCharType="end"/>
      </w:r>
    </w:p>
    <w:p w14:paraId="58890DCE" w14:textId="776072BF" w:rsidR="00790277" w:rsidRDefault="00790277" w:rsidP="003274DB"/>
    <w:p w14:paraId="4A1EFD9A" w14:textId="77777777" w:rsidR="005E769D" w:rsidRPr="00176BB8" w:rsidRDefault="005E769D" w:rsidP="003274DB">
      <w:pPr>
        <w:sectPr w:rsidR="005E769D"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5CB914B6" w14:textId="728936D6" w:rsidR="00F26302" w:rsidRPr="00DC4EB5" w:rsidRDefault="00F26302" w:rsidP="00DC4EB5">
      <w:pPr>
        <w:pStyle w:val="Heading1"/>
      </w:pPr>
      <w:bookmarkStart w:id="4" w:name="_Toc20225917"/>
      <w:r w:rsidRPr="00DC4EB5">
        <w:lastRenderedPageBreak/>
        <w:t>introduction</w:t>
      </w:r>
      <w:bookmarkEnd w:id="4"/>
    </w:p>
    <w:p w14:paraId="7E53F01F" w14:textId="795F85AC" w:rsidR="00F26302" w:rsidRPr="00DC4EB5" w:rsidRDefault="00F26302" w:rsidP="00DC4EB5">
      <w:pPr>
        <w:pStyle w:val="Heading1separatationline"/>
      </w:pPr>
    </w:p>
    <w:p w14:paraId="6BEFEABE" w14:textId="76C86A2E" w:rsidR="00BD43DA" w:rsidRPr="00DC4EB5" w:rsidRDefault="00BD43DA" w:rsidP="00DC4EB5">
      <w:pPr>
        <w:pStyle w:val="BodyText"/>
        <w:rPr>
          <w:lang w:val="en-AU"/>
        </w:rPr>
      </w:pPr>
      <w:r w:rsidRPr="00DC4EB5">
        <w:t>The purpose of vessel traffic services is to contribute to safety of life at sea, safety and efficiency of navigation and the protection of the marine environment within the VTS area by mitigating the development of unsafe situations</w:t>
      </w:r>
      <w:r w:rsidRPr="00DC4EB5">
        <w:rPr>
          <w:rFonts w:cs="Arial"/>
          <w:lang w:val="en-AU"/>
        </w:rPr>
        <w:t>.</w:t>
      </w:r>
    </w:p>
    <w:p w14:paraId="26B0E29D" w14:textId="344E3107" w:rsidR="004A7AC2" w:rsidRPr="00DC4EB5" w:rsidRDefault="004A7AC2" w:rsidP="00DC4EB5">
      <w:pPr>
        <w:pStyle w:val="BodyText"/>
      </w:pPr>
      <w:r w:rsidRPr="00DC4EB5">
        <w:t>These Guidelines are associated with the International Convention for the Safety of Life at Sea, 1974 (SOLAS) regulation V/12 and IMO Resolution A.857(20) – Guidelines for VTS.</w:t>
      </w:r>
    </w:p>
    <w:p w14:paraId="6FEB755E" w14:textId="305BA3F7" w:rsidR="00F26302" w:rsidRPr="00DC4EB5" w:rsidRDefault="00F26302" w:rsidP="00B32272">
      <w:pPr>
        <w:pStyle w:val="BodyText"/>
        <w:rPr>
          <w:lang w:val="en-AU"/>
        </w:rPr>
      </w:pPr>
      <w:r w:rsidRPr="00DC4EB5">
        <w:rPr>
          <w:lang w:val="en-AU"/>
        </w:rPr>
        <w:t xml:space="preserve">Implementation of a new VTS or the </w:t>
      </w:r>
      <w:r w:rsidR="007C22B4" w:rsidRPr="00DC4EB5">
        <w:rPr>
          <w:lang w:val="en-AU"/>
        </w:rPr>
        <w:t>re-evaluation</w:t>
      </w:r>
      <w:r w:rsidRPr="00DC4EB5">
        <w:rPr>
          <w:lang w:val="en-AU"/>
        </w:rPr>
        <w:t xml:space="preserve"> of an existing VTS should be </w:t>
      </w:r>
      <w:r w:rsidR="009A0E96" w:rsidRPr="00DC4EB5">
        <w:rPr>
          <w:lang w:val="en-AU"/>
        </w:rPr>
        <w:t xml:space="preserve">carried out </w:t>
      </w:r>
      <w:r w:rsidRPr="00DC4EB5">
        <w:rPr>
          <w:lang w:val="en-AU"/>
        </w:rPr>
        <w:t xml:space="preserve">where there </w:t>
      </w:r>
      <w:r w:rsidR="009A0E96" w:rsidRPr="00DC4EB5">
        <w:rPr>
          <w:lang w:val="en-AU"/>
        </w:rPr>
        <w:t>are</w:t>
      </w:r>
      <w:r w:rsidRPr="00DC4EB5">
        <w:rPr>
          <w:lang w:val="en-AU"/>
        </w:rPr>
        <w:t xml:space="preserve"> safety</w:t>
      </w:r>
      <w:r w:rsidR="009A0E96" w:rsidRPr="00DC4EB5">
        <w:rPr>
          <w:lang w:val="en-AU"/>
        </w:rPr>
        <w:t xml:space="preserve"> concerns</w:t>
      </w:r>
      <w:r w:rsidRPr="00DC4EB5">
        <w:rPr>
          <w:lang w:val="en-AU"/>
        </w:rPr>
        <w:t xml:space="preserve"> and if, as a result of reviewing the existing safety measures, these are found to not fully meet the requirements.</w:t>
      </w:r>
    </w:p>
    <w:p w14:paraId="2395F304" w14:textId="47C98564" w:rsidR="00F06234" w:rsidRPr="00DC4EB5" w:rsidRDefault="00F06234" w:rsidP="00DC4EB5">
      <w:pPr>
        <w:pStyle w:val="Heading1"/>
      </w:pPr>
      <w:bookmarkStart w:id="5" w:name="_Toc20225918"/>
      <w:r w:rsidRPr="00DC4EB5">
        <w:t>DOCUMENT PURPOSE</w:t>
      </w:r>
      <w:bookmarkEnd w:id="5"/>
    </w:p>
    <w:p w14:paraId="04F61A21" w14:textId="77777777" w:rsidR="00F06234" w:rsidRPr="00DC4EB5" w:rsidRDefault="00F06234" w:rsidP="00DC4EB5">
      <w:pPr>
        <w:pStyle w:val="Heading2separationline"/>
      </w:pPr>
    </w:p>
    <w:p w14:paraId="0092F252" w14:textId="0DDA9FFD" w:rsidR="00BD43DA" w:rsidRPr="00DC4EB5" w:rsidRDefault="00BD43DA" w:rsidP="00DC4EB5">
      <w:pPr>
        <w:pStyle w:val="BodyText"/>
        <w:rPr>
          <w:lang w:val="en-AU"/>
        </w:rPr>
      </w:pPr>
      <w:r w:rsidRPr="00DC4EB5">
        <w:rPr>
          <w:lang w:val="en-AU"/>
        </w:rPr>
        <w:t xml:space="preserve">The purpose of </w:t>
      </w:r>
      <w:ins w:id="6" w:author="Plenary Room" w:date="2019-09-26T16:11:00Z">
        <w:r w:rsidR="007A6D8B">
          <w:rPr>
            <w:lang w:val="en-AU"/>
          </w:rPr>
          <w:t xml:space="preserve">this </w:t>
        </w:r>
      </w:ins>
      <w:r w:rsidRPr="00DC4EB5">
        <w:rPr>
          <w:lang w:val="en-AU"/>
        </w:rPr>
        <w:t>guideline</w:t>
      </w:r>
      <w:del w:id="7" w:author="Plenary Room" w:date="2019-09-26T16:11:00Z">
        <w:r w:rsidRPr="00DC4EB5" w:rsidDel="007A6D8B">
          <w:rPr>
            <w:lang w:val="en-AU"/>
          </w:rPr>
          <w:delText>s</w:delText>
        </w:r>
      </w:del>
      <w:r w:rsidRPr="00DC4EB5">
        <w:rPr>
          <w:lang w:val="en-AU"/>
        </w:rPr>
        <w:t xml:space="preserve"> is to aid the decision making process for establishing a VTS, or for reviewing an existing VTS, by providing a framework to assist authorities to:</w:t>
      </w:r>
    </w:p>
    <w:p w14:paraId="2066DF66" w14:textId="77777777" w:rsidR="00BD43DA" w:rsidRPr="00DC4EB5" w:rsidRDefault="00BD43DA" w:rsidP="00DC4EB5">
      <w:pPr>
        <w:pStyle w:val="BodyText"/>
        <w:numPr>
          <w:ilvl w:val="0"/>
          <w:numId w:val="32"/>
        </w:numPr>
        <w:rPr>
          <w:lang w:val="en-AU"/>
        </w:rPr>
      </w:pPr>
      <w:r w:rsidRPr="00DC4EB5">
        <w:rPr>
          <w:lang w:val="en-AU"/>
        </w:rPr>
        <w:t>Assess the risks associated with a waterway;</w:t>
      </w:r>
    </w:p>
    <w:p w14:paraId="25951AF5" w14:textId="77777777" w:rsidR="00BD43DA" w:rsidRPr="00DC4EB5" w:rsidRDefault="00BD43DA" w:rsidP="00DC4EB5">
      <w:pPr>
        <w:pStyle w:val="BodyText"/>
        <w:numPr>
          <w:ilvl w:val="0"/>
          <w:numId w:val="32"/>
        </w:numPr>
        <w:rPr>
          <w:lang w:val="en-AU"/>
        </w:rPr>
      </w:pPr>
      <w:r w:rsidRPr="00DC4EB5">
        <w:rPr>
          <w:lang w:val="en-AU"/>
        </w:rPr>
        <w:t>Assess the contribution that VTS can provide in mitigating risk and improve the safety and efficiency of navigation, safety of life and the protection of the environment; and</w:t>
      </w:r>
    </w:p>
    <w:p w14:paraId="6437F23F" w14:textId="77777777" w:rsidR="00BD43DA" w:rsidRPr="00DC4EB5" w:rsidRDefault="00BD43DA" w:rsidP="00DC4EB5">
      <w:pPr>
        <w:pStyle w:val="BodyText"/>
        <w:numPr>
          <w:ilvl w:val="0"/>
          <w:numId w:val="32"/>
        </w:numPr>
        <w:rPr>
          <w:lang w:val="en-AU"/>
        </w:rPr>
      </w:pPr>
      <w:r w:rsidRPr="00DC4EB5">
        <w:rPr>
          <w:lang w:val="en-AU"/>
        </w:rPr>
        <w:t>Determine whether or not a VTS is the most appropriate mechanism to improve the safety and efficiency of navigation, safety of life at sea and the protection of the marine environment for a particular waterway.</w:t>
      </w:r>
    </w:p>
    <w:p w14:paraId="515536C9" w14:textId="77777777" w:rsidR="00BD43DA" w:rsidRPr="00DC4EB5" w:rsidRDefault="00BD43DA" w:rsidP="00DC4EB5">
      <w:pPr>
        <w:pStyle w:val="BodyText"/>
        <w:rPr>
          <w:lang w:val="en-AU"/>
        </w:rPr>
      </w:pPr>
      <w:r w:rsidRPr="00DC4EB5">
        <w:rPr>
          <w:lang w:val="en-AU"/>
        </w:rPr>
        <w:t>In deciding whether or not to implement a VTS there are essentially two fundamental questions to be addressed:</w:t>
      </w:r>
    </w:p>
    <w:p w14:paraId="4D23A1B9" w14:textId="68C6FCC1" w:rsidR="00BD43DA" w:rsidRPr="00B32272" w:rsidRDefault="00BD43DA" w:rsidP="00B32272">
      <w:pPr>
        <w:pStyle w:val="BodyText"/>
        <w:numPr>
          <w:ilvl w:val="0"/>
          <w:numId w:val="40"/>
        </w:numPr>
      </w:pPr>
      <w:r w:rsidRPr="00B32272">
        <w:t>What are the safety, environmental, and economic consequences of having or not having a VTS?</w:t>
      </w:r>
    </w:p>
    <w:p w14:paraId="4C230E07" w14:textId="7C56EE41" w:rsidR="00501775" w:rsidRPr="00DC4EB5" w:rsidRDefault="00BD43DA" w:rsidP="00DC4EB5">
      <w:pPr>
        <w:pStyle w:val="BodyText"/>
        <w:numPr>
          <w:ilvl w:val="0"/>
          <w:numId w:val="40"/>
        </w:numPr>
      </w:pPr>
      <w:r w:rsidRPr="00B32272">
        <w:t>What is the level of investment that can be justified to improve the safety and efficiency of navigation, safety of life at sea and the protection of the marine environment for a particular waterway?  This includes both the costs associated with implementation and the on-going costs associated with operating the VTS.</w:t>
      </w:r>
    </w:p>
    <w:p w14:paraId="77DE090B" w14:textId="3F42A4D5" w:rsidR="00501775" w:rsidRPr="00DC4EB5" w:rsidDel="007A6D8B" w:rsidRDefault="00501775" w:rsidP="00DC4EB5">
      <w:pPr>
        <w:pStyle w:val="BodyText"/>
        <w:rPr>
          <w:del w:id="8" w:author="Plenary Room" w:date="2019-09-26T16:12:00Z"/>
        </w:rPr>
      </w:pPr>
      <w:del w:id="9" w:author="Plenary Room" w:date="2019-09-26T16:12:00Z">
        <w:r w:rsidRPr="00DC4EB5" w:rsidDel="007A6D8B">
          <w:delText>There are three key components to be considered in the implementation of a new VTS, or the re-assessment of an existing VTS. These include:</w:delText>
        </w:r>
      </w:del>
    </w:p>
    <w:p w14:paraId="1C0DD76B" w14:textId="59C40D9A" w:rsidR="00501775" w:rsidRPr="00DC4EB5" w:rsidDel="007A6D8B" w:rsidRDefault="00501775" w:rsidP="00B32272">
      <w:pPr>
        <w:pStyle w:val="BodyText"/>
        <w:numPr>
          <w:ilvl w:val="0"/>
          <w:numId w:val="40"/>
        </w:numPr>
        <w:rPr>
          <w:del w:id="10" w:author="Plenary Room" w:date="2019-09-26T16:12:00Z"/>
        </w:rPr>
      </w:pPr>
      <w:del w:id="11" w:author="Plenary Room" w:date="2019-09-26T16:12:00Z">
        <w:r w:rsidRPr="00DC4EB5" w:rsidDel="007A6D8B">
          <w:delText>Needs Analysis</w:delText>
        </w:r>
      </w:del>
    </w:p>
    <w:p w14:paraId="5A0DF76A" w14:textId="38BC3561" w:rsidR="00501775" w:rsidRPr="00DC4EB5" w:rsidDel="007A6D8B" w:rsidRDefault="00501775" w:rsidP="00B32272">
      <w:pPr>
        <w:pStyle w:val="BodyText"/>
        <w:numPr>
          <w:ilvl w:val="0"/>
          <w:numId w:val="40"/>
        </w:numPr>
        <w:rPr>
          <w:del w:id="12" w:author="Plenary Room" w:date="2019-09-26T16:12:00Z"/>
        </w:rPr>
      </w:pPr>
      <w:del w:id="13" w:author="Plenary Room" w:date="2019-09-26T16:12:00Z">
        <w:r w:rsidRPr="00DC4EB5" w:rsidDel="007A6D8B">
          <w:delText>Implementation</w:delText>
        </w:r>
      </w:del>
    </w:p>
    <w:p w14:paraId="78CF3F93" w14:textId="10111421" w:rsidR="00C10AE9" w:rsidRPr="00B32272" w:rsidDel="007A6D8B" w:rsidRDefault="00501775" w:rsidP="00B32272">
      <w:pPr>
        <w:pStyle w:val="BodyText"/>
        <w:numPr>
          <w:ilvl w:val="0"/>
          <w:numId w:val="40"/>
        </w:numPr>
        <w:rPr>
          <w:del w:id="14" w:author="Plenary Room" w:date="2019-09-26T16:12:00Z"/>
        </w:rPr>
      </w:pPr>
      <w:del w:id="15" w:author="Plenary Room" w:date="2019-09-26T16:12:00Z">
        <w:r w:rsidRPr="00DC4EB5" w:rsidDel="007A6D8B">
          <w:delText>Evaluation.</w:delText>
        </w:r>
        <w:bookmarkStart w:id="16" w:name="_Toc20225919"/>
      </w:del>
    </w:p>
    <w:p w14:paraId="44DC30B3" w14:textId="4D68AE9A" w:rsidR="00501775" w:rsidRPr="00F55AD7" w:rsidRDefault="00501775" w:rsidP="00C10AE9">
      <w:pPr>
        <w:pStyle w:val="Heading1"/>
      </w:pPr>
      <w:r>
        <w:t>implementing VTS</w:t>
      </w:r>
      <w:bookmarkEnd w:id="16"/>
    </w:p>
    <w:p w14:paraId="4E451B84" w14:textId="77777777" w:rsidR="00501775" w:rsidRPr="00F55AD7" w:rsidRDefault="00501775" w:rsidP="00C10AE9">
      <w:pPr>
        <w:pStyle w:val="Heading2separationline"/>
      </w:pPr>
    </w:p>
    <w:p w14:paraId="2C6BDEF0" w14:textId="1AF704D3" w:rsidR="00F26302" w:rsidRPr="00F17C34" w:rsidRDefault="00F26302" w:rsidP="00C10AE9">
      <w:pPr>
        <w:spacing w:before="108"/>
        <w:ind w:left="144" w:right="144"/>
        <w:jc w:val="both"/>
        <w:rPr>
          <w:rFonts w:cstheme="minorHAnsi"/>
          <w:color w:val="000000"/>
          <w:spacing w:val="1"/>
          <w:sz w:val="22"/>
        </w:rPr>
      </w:pPr>
      <w:r w:rsidRPr="004F41F2">
        <w:rPr>
          <w:rFonts w:cstheme="minorHAnsi"/>
          <w:color w:val="000000"/>
          <w:spacing w:val="1"/>
          <w:sz w:val="22"/>
          <w:lang w:val="en-US"/>
        </w:rPr>
        <w:t xml:space="preserve">VTS is a considerable investment. </w:t>
      </w:r>
      <w:r w:rsidR="00004CED" w:rsidRPr="004F41F2">
        <w:rPr>
          <w:rFonts w:cstheme="minorHAnsi"/>
          <w:color w:val="000000"/>
          <w:spacing w:val="1"/>
          <w:sz w:val="22"/>
          <w:lang w:val="en-US"/>
        </w:rPr>
        <w:t xml:space="preserve">If </w:t>
      </w:r>
      <w:r w:rsidRPr="004F41F2">
        <w:rPr>
          <w:rFonts w:cstheme="minorHAnsi"/>
          <w:color w:val="000000"/>
          <w:spacing w:val="1"/>
          <w:sz w:val="22"/>
          <w:lang w:val="en-US"/>
        </w:rPr>
        <w:t xml:space="preserve">it is not effective, the purposes of the VTS will </w:t>
      </w:r>
      <w:r w:rsidRPr="004F41F2">
        <w:rPr>
          <w:rFonts w:cstheme="minorHAnsi"/>
          <w:color w:val="000000"/>
          <w:spacing w:val="3"/>
          <w:sz w:val="22"/>
          <w:lang w:val="en-US"/>
        </w:rPr>
        <w:t>not be achieved. Th</w:t>
      </w:r>
      <w:r w:rsidR="00004CED" w:rsidRPr="004F41F2">
        <w:rPr>
          <w:rFonts w:cstheme="minorHAnsi"/>
          <w:color w:val="000000"/>
          <w:spacing w:val="3"/>
          <w:sz w:val="22"/>
          <w:lang w:val="en-US"/>
        </w:rPr>
        <w:t xml:space="preserve">erefore, as a starting point, it is important to </w:t>
      </w:r>
      <w:del w:id="17" w:author="Plenary Room" w:date="2019-09-26T16:11:00Z">
        <w:r w:rsidR="00004CED" w:rsidRPr="004F41F2" w:rsidDel="007A6D8B">
          <w:rPr>
            <w:rFonts w:cstheme="minorHAnsi"/>
            <w:color w:val="000000"/>
            <w:spacing w:val="3"/>
            <w:sz w:val="22"/>
            <w:lang w:val="en-US"/>
          </w:rPr>
          <w:delText>recongnise</w:delText>
        </w:r>
      </w:del>
      <w:ins w:id="18" w:author="Plenary Room" w:date="2019-09-26T16:11:00Z">
        <w:r w:rsidR="007A6D8B" w:rsidRPr="004F41F2">
          <w:rPr>
            <w:rFonts w:cstheme="minorHAnsi"/>
            <w:color w:val="000000"/>
            <w:spacing w:val="3"/>
            <w:sz w:val="22"/>
            <w:lang w:val="en-US"/>
          </w:rPr>
          <w:t>recognize</w:t>
        </w:r>
        <w:r w:rsidR="007A6D8B">
          <w:rPr>
            <w:rFonts w:cstheme="minorHAnsi"/>
            <w:color w:val="000000"/>
            <w:spacing w:val="3"/>
            <w:sz w:val="22"/>
            <w:lang w:val="en-US"/>
          </w:rPr>
          <w:t xml:space="preserve"> </w:t>
        </w:r>
      </w:ins>
      <w:r w:rsidRPr="004F41F2">
        <w:rPr>
          <w:rFonts w:cstheme="minorHAnsi"/>
          <w:color w:val="000000"/>
          <w:spacing w:val="3"/>
          <w:sz w:val="22"/>
          <w:lang w:val="en-US"/>
        </w:rPr>
        <w:t xml:space="preserve">the local needs and requirements in order </w:t>
      </w:r>
      <w:r w:rsidRPr="004F41F2">
        <w:rPr>
          <w:rFonts w:cstheme="minorHAnsi"/>
          <w:color w:val="000000"/>
          <w:spacing w:val="2"/>
          <w:sz w:val="22"/>
          <w:lang w:val="en-US"/>
        </w:rPr>
        <w:t xml:space="preserve">to </w:t>
      </w:r>
      <w:r w:rsidR="000E0023" w:rsidRPr="00DC4EB5">
        <w:rPr>
          <w:rFonts w:cstheme="minorHAnsi"/>
          <w:color w:val="000000"/>
          <w:spacing w:val="2"/>
          <w:sz w:val="22"/>
          <w:lang w:val="en-US"/>
        </w:rPr>
        <w:t>justify</w:t>
      </w:r>
      <w:r w:rsidRPr="004F41F2">
        <w:rPr>
          <w:rFonts w:cstheme="minorHAnsi"/>
          <w:color w:val="000000"/>
          <w:spacing w:val="2"/>
          <w:sz w:val="22"/>
          <w:lang w:val="en-US"/>
        </w:rPr>
        <w:t xml:space="preserve"> the investment. Considerable insight is required to be able to </w:t>
      </w:r>
      <w:r w:rsidRPr="004F41F2">
        <w:rPr>
          <w:rFonts w:cstheme="minorHAnsi"/>
          <w:color w:val="000000"/>
          <w:spacing w:val="1"/>
          <w:sz w:val="22"/>
          <w:lang w:val="en-US"/>
        </w:rPr>
        <w:t xml:space="preserve">judge the scope of activities and capabilities of a future VTS. </w:t>
      </w:r>
    </w:p>
    <w:p w14:paraId="41546E7C" w14:textId="5C93CAE9" w:rsidR="00F26302" w:rsidRPr="00F17C34" w:rsidRDefault="00F26302" w:rsidP="00C10AE9">
      <w:pPr>
        <w:spacing w:before="144"/>
        <w:ind w:left="144" w:right="144"/>
        <w:rPr>
          <w:rFonts w:cstheme="minorHAnsi"/>
          <w:color w:val="000000"/>
          <w:spacing w:val="-2"/>
          <w:sz w:val="22"/>
        </w:rPr>
      </w:pPr>
      <w:r w:rsidRPr="00F17C34">
        <w:rPr>
          <w:rFonts w:cstheme="minorHAnsi"/>
          <w:color w:val="000000"/>
          <w:spacing w:val="-2"/>
          <w:sz w:val="22"/>
          <w:lang w:val="en-US"/>
        </w:rPr>
        <w:t>In implementing a V</w:t>
      </w:r>
      <w:r w:rsidR="000E0023">
        <w:rPr>
          <w:rFonts w:cstheme="minorHAnsi"/>
          <w:color w:val="000000"/>
          <w:spacing w:val="-2"/>
          <w:sz w:val="22"/>
          <w:lang w:val="en-US"/>
        </w:rPr>
        <w:t>TS</w:t>
      </w:r>
      <w:r w:rsidRPr="00F17C34">
        <w:rPr>
          <w:rFonts w:cstheme="minorHAnsi"/>
          <w:color w:val="000000"/>
          <w:spacing w:val="-2"/>
          <w:sz w:val="22"/>
          <w:lang w:val="en-US"/>
        </w:rPr>
        <w:t xml:space="preserve"> different stages make up the development </w:t>
      </w:r>
      <w:r w:rsidR="000E0023">
        <w:rPr>
          <w:rFonts w:cstheme="minorHAnsi"/>
          <w:color w:val="000000"/>
          <w:spacing w:val="-2"/>
          <w:sz w:val="22"/>
          <w:lang w:val="en-US"/>
        </w:rPr>
        <w:t>process which is as</w:t>
      </w:r>
      <w:r w:rsidRPr="00F17C34">
        <w:rPr>
          <w:rFonts w:cstheme="minorHAnsi"/>
          <w:color w:val="000000"/>
          <w:spacing w:val="-2"/>
          <w:sz w:val="22"/>
          <w:lang w:val="en-US"/>
        </w:rPr>
        <w:t xml:space="preserve"> </w:t>
      </w:r>
      <w:r w:rsidRPr="00F17C34">
        <w:rPr>
          <w:rFonts w:cstheme="minorHAnsi"/>
          <w:color w:val="000000"/>
          <w:sz w:val="22"/>
          <w:lang w:val="en-US"/>
        </w:rPr>
        <w:t>follows:</w:t>
      </w:r>
    </w:p>
    <w:p w14:paraId="0AED645A" w14:textId="05C1EB56" w:rsidR="00F26302" w:rsidRPr="00F17C34" w:rsidRDefault="00F26302" w:rsidP="00B32272">
      <w:pPr>
        <w:pStyle w:val="BodyText"/>
        <w:numPr>
          <w:ilvl w:val="0"/>
          <w:numId w:val="43"/>
        </w:numPr>
      </w:pPr>
      <w:r w:rsidRPr="00F17C34">
        <w:rPr>
          <w:lang w:val="en-US"/>
        </w:rPr>
        <w:t>Needs Analysis</w:t>
      </w:r>
      <w:ins w:id="19" w:author="Plenary Room" w:date="2019-09-26T16:12:00Z">
        <w:r w:rsidR="007A6D8B">
          <w:rPr>
            <w:lang w:val="en-US"/>
          </w:rPr>
          <w:t>;</w:t>
        </w:r>
      </w:ins>
      <w:del w:id="20" w:author="Plenary Room" w:date="2019-09-26T16:12:00Z">
        <w:r w:rsidRPr="00F17C34" w:rsidDel="007A6D8B">
          <w:rPr>
            <w:lang w:val="en-US"/>
          </w:rPr>
          <w:delText>:</w:delText>
        </w:r>
      </w:del>
      <w:r w:rsidRPr="00F17C34">
        <w:rPr>
          <w:lang w:val="en-US"/>
        </w:rPr>
        <w:tab/>
      </w:r>
    </w:p>
    <w:p w14:paraId="502F7F26" w14:textId="7B6DF950" w:rsidR="00F26302" w:rsidRPr="00F17C34" w:rsidRDefault="00F26302" w:rsidP="00B32272">
      <w:pPr>
        <w:pStyle w:val="BodyText"/>
        <w:numPr>
          <w:ilvl w:val="0"/>
          <w:numId w:val="43"/>
        </w:numPr>
      </w:pPr>
      <w:r w:rsidRPr="00F17C34">
        <w:rPr>
          <w:lang w:val="en-US"/>
        </w:rPr>
        <w:t>Implementation;</w:t>
      </w:r>
      <w:ins w:id="21" w:author="Plenary Room" w:date="2019-09-26T16:12:00Z">
        <w:r w:rsidR="007A6D8B">
          <w:rPr>
            <w:lang w:val="en-US"/>
          </w:rPr>
          <w:t xml:space="preserve"> and</w:t>
        </w:r>
      </w:ins>
    </w:p>
    <w:p w14:paraId="492DC652" w14:textId="77777777" w:rsidR="00F26302" w:rsidRPr="00F17C34" w:rsidRDefault="00F26302" w:rsidP="00B32272">
      <w:pPr>
        <w:pStyle w:val="BodyText"/>
        <w:numPr>
          <w:ilvl w:val="0"/>
          <w:numId w:val="43"/>
        </w:numPr>
      </w:pPr>
      <w:r w:rsidRPr="00F17C34">
        <w:rPr>
          <w:lang w:val="en-US"/>
        </w:rPr>
        <w:t>Evaluation.</w:t>
      </w:r>
    </w:p>
    <w:p w14:paraId="46F9CF5D" w14:textId="5F485BFF" w:rsidR="00C54F15" w:rsidRDefault="00C54F15" w:rsidP="00F26302">
      <w:pPr>
        <w:spacing w:before="108"/>
        <w:ind w:left="144" w:right="144"/>
        <w:jc w:val="both"/>
        <w:rPr>
          <w:rFonts w:cstheme="minorHAnsi"/>
          <w:color w:val="000000"/>
          <w:sz w:val="22"/>
          <w:lang w:val="en-US"/>
        </w:rPr>
      </w:pPr>
    </w:p>
    <w:p w14:paraId="34B48CF9" w14:textId="123F3E30" w:rsidR="00F26302" w:rsidRDefault="00F26302" w:rsidP="00501775">
      <w:pPr>
        <w:pStyle w:val="Heading2"/>
        <w:rPr>
          <w:w w:val="105"/>
          <w:lang w:val="en-US"/>
        </w:rPr>
      </w:pPr>
      <w:bookmarkStart w:id="22" w:name="_Toc20225920"/>
      <w:r>
        <w:rPr>
          <w:w w:val="105"/>
          <w:lang w:val="en-US"/>
        </w:rPr>
        <w:lastRenderedPageBreak/>
        <w:t>NEEDS ANALYSIS</w:t>
      </w:r>
      <w:bookmarkEnd w:id="22"/>
    </w:p>
    <w:p w14:paraId="1F4174F5" w14:textId="77777777" w:rsidR="00B32272" w:rsidRPr="00B32272" w:rsidRDefault="00B32272" w:rsidP="00B32272">
      <w:pPr>
        <w:pStyle w:val="Heading2separationline"/>
        <w:rPr>
          <w:lang w:val="en-US"/>
        </w:rPr>
      </w:pPr>
    </w:p>
    <w:p w14:paraId="0D90FEE2" w14:textId="6C4791AA" w:rsidR="00F26302" w:rsidRPr="00F17C34" w:rsidRDefault="00F26302" w:rsidP="00F26302">
      <w:pPr>
        <w:spacing w:before="252"/>
        <w:ind w:left="144" w:right="144"/>
        <w:jc w:val="both"/>
        <w:rPr>
          <w:rFonts w:cstheme="minorHAnsi"/>
          <w:color w:val="000000"/>
          <w:spacing w:val="-1"/>
        </w:rPr>
      </w:pPr>
      <w:r w:rsidRPr="00F17C34">
        <w:rPr>
          <w:rFonts w:cstheme="minorHAnsi"/>
          <w:color w:val="000000"/>
          <w:spacing w:val="-1"/>
          <w:sz w:val="22"/>
          <w:lang w:val="en-US"/>
        </w:rPr>
        <w:t xml:space="preserve">Before considering the establishment of a new VTS or the enhancement of an existing one, a </w:t>
      </w:r>
      <w:r w:rsidRPr="00F17C34">
        <w:rPr>
          <w:rFonts w:cstheme="minorHAnsi"/>
          <w:color w:val="000000"/>
          <w:spacing w:val="3"/>
          <w:sz w:val="22"/>
          <w:lang w:val="en-US"/>
        </w:rPr>
        <w:t xml:space="preserve">Competent Authority in conjunction with the future VTS </w:t>
      </w:r>
      <w:r w:rsidR="004F41F2" w:rsidRPr="007A6D8B">
        <w:rPr>
          <w:rFonts w:cstheme="minorHAnsi"/>
          <w:strike/>
          <w:color w:val="000000"/>
          <w:spacing w:val="3"/>
          <w:sz w:val="22"/>
          <w:highlight w:val="yellow"/>
          <w:lang w:val="en-US"/>
          <w:rPrChange w:id="23" w:author="Plenary Room" w:date="2019-09-26T16:14:00Z">
            <w:rPr>
              <w:rFonts w:cstheme="minorHAnsi"/>
              <w:color w:val="000000"/>
              <w:spacing w:val="3"/>
              <w:sz w:val="22"/>
              <w:lang w:val="en-US"/>
            </w:rPr>
          </w:rPrChange>
        </w:rPr>
        <w:t>Provider</w:t>
      </w:r>
      <w:ins w:id="24" w:author="Plenary Room" w:date="2019-09-26T16:13:00Z">
        <w:r w:rsidR="007A6D8B">
          <w:rPr>
            <w:rFonts w:cstheme="minorHAnsi"/>
            <w:color w:val="000000"/>
            <w:spacing w:val="3"/>
            <w:sz w:val="22"/>
            <w:lang w:val="en-US"/>
          </w:rPr>
          <w:t xml:space="preserve"> authority</w:t>
        </w:r>
      </w:ins>
      <w:r w:rsidR="004F41F2" w:rsidRPr="00F17C34">
        <w:rPr>
          <w:rFonts w:cstheme="minorHAnsi"/>
          <w:color w:val="000000"/>
          <w:spacing w:val="3"/>
          <w:sz w:val="22"/>
          <w:lang w:val="en-US"/>
        </w:rPr>
        <w:t xml:space="preserve"> </w:t>
      </w:r>
      <w:r w:rsidRPr="00F17C34">
        <w:rPr>
          <w:rFonts w:cstheme="minorHAnsi"/>
          <w:color w:val="000000"/>
          <w:spacing w:val="3"/>
          <w:sz w:val="22"/>
          <w:lang w:val="en-US"/>
        </w:rPr>
        <w:t xml:space="preserve">should undertake a formal </w:t>
      </w:r>
      <w:r w:rsidRPr="00F17C34">
        <w:rPr>
          <w:rFonts w:cstheme="minorHAnsi"/>
          <w:color w:val="000000"/>
          <w:spacing w:val="6"/>
          <w:sz w:val="22"/>
          <w:lang w:val="en-US"/>
        </w:rPr>
        <w:t xml:space="preserve">study to define clearly the need, the functional requirements and to identify the costs of </w:t>
      </w:r>
      <w:r w:rsidRPr="00F17C34">
        <w:rPr>
          <w:rFonts w:cstheme="minorHAnsi"/>
          <w:color w:val="000000"/>
          <w:sz w:val="22"/>
          <w:lang w:val="en-US"/>
        </w:rPr>
        <w:t>implementation. The following four phases should be addressed:</w:t>
      </w:r>
    </w:p>
    <w:p w14:paraId="0E8ED016" w14:textId="77777777" w:rsidR="00F26302" w:rsidRPr="00F17C34" w:rsidRDefault="00F26302" w:rsidP="00B32272">
      <w:pPr>
        <w:pStyle w:val="BodyText"/>
        <w:numPr>
          <w:ilvl w:val="0"/>
          <w:numId w:val="44"/>
        </w:numPr>
      </w:pPr>
      <w:r w:rsidRPr="00F17C34">
        <w:rPr>
          <w:lang w:val="en-US"/>
        </w:rPr>
        <w:t>Preliminary Assessment;</w:t>
      </w:r>
    </w:p>
    <w:p w14:paraId="17D1A75F" w14:textId="77777777" w:rsidR="00F26302" w:rsidRPr="00F17C34" w:rsidRDefault="00F26302" w:rsidP="00B32272">
      <w:pPr>
        <w:pStyle w:val="BodyText"/>
        <w:numPr>
          <w:ilvl w:val="0"/>
          <w:numId w:val="44"/>
        </w:numPr>
      </w:pPr>
      <w:r w:rsidRPr="00F17C34">
        <w:rPr>
          <w:lang w:val="en-US"/>
        </w:rPr>
        <w:t>Feasibility and Design;</w:t>
      </w:r>
    </w:p>
    <w:p w14:paraId="610EB702" w14:textId="77777777" w:rsidR="00F26302" w:rsidRPr="00F17C34" w:rsidRDefault="00F26302" w:rsidP="00B32272">
      <w:pPr>
        <w:pStyle w:val="BodyText"/>
        <w:numPr>
          <w:ilvl w:val="0"/>
          <w:numId w:val="44"/>
        </w:numPr>
      </w:pPr>
      <w:r w:rsidRPr="00F17C34">
        <w:rPr>
          <w:lang w:val="en-US"/>
        </w:rPr>
        <w:t>Formal Risk Assessment;</w:t>
      </w:r>
    </w:p>
    <w:p w14:paraId="015AB9A1" w14:textId="0616BFDA" w:rsidR="00F26302" w:rsidRPr="00C10AE9" w:rsidRDefault="00F26302" w:rsidP="00B32272">
      <w:pPr>
        <w:pStyle w:val="BodyText"/>
        <w:numPr>
          <w:ilvl w:val="0"/>
          <w:numId w:val="44"/>
        </w:numPr>
      </w:pPr>
      <w:r w:rsidRPr="00F17C34">
        <w:rPr>
          <w:lang w:val="en-US"/>
        </w:rPr>
        <w:t>Cost/Benefit Analysis.</w:t>
      </w:r>
    </w:p>
    <w:p w14:paraId="55AEF123" w14:textId="77777777" w:rsidR="004F41F2" w:rsidRPr="00F17C34" w:rsidRDefault="004F41F2" w:rsidP="004F41F2">
      <w:pPr>
        <w:spacing w:before="72"/>
        <w:ind w:left="144" w:right="144"/>
        <w:jc w:val="both"/>
        <w:rPr>
          <w:rFonts w:cstheme="minorHAnsi"/>
          <w:color w:val="000000"/>
          <w:spacing w:val="2"/>
          <w:sz w:val="22"/>
        </w:rPr>
      </w:pPr>
      <w:r w:rsidRPr="00F17C34">
        <w:rPr>
          <w:rFonts w:cstheme="minorHAnsi"/>
          <w:color w:val="000000"/>
          <w:spacing w:val="2"/>
          <w:sz w:val="22"/>
          <w:lang w:val="en-US"/>
        </w:rPr>
        <w:t xml:space="preserve">In all phases, various aspects of risk assessment and </w:t>
      </w:r>
      <w:r>
        <w:rPr>
          <w:rFonts w:cstheme="minorHAnsi"/>
          <w:color w:val="000000"/>
          <w:spacing w:val="2"/>
          <w:sz w:val="22"/>
          <w:lang w:val="en-US"/>
        </w:rPr>
        <w:t xml:space="preserve">associated </w:t>
      </w:r>
      <w:r w:rsidRPr="00F17C34">
        <w:rPr>
          <w:rFonts w:cstheme="minorHAnsi"/>
          <w:color w:val="000000"/>
          <w:spacing w:val="2"/>
          <w:sz w:val="22"/>
          <w:lang w:val="en-US"/>
        </w:rPr>
        <w:t>mitigation</w:t>
      </w:r>
      <w:r>
        <w:rPr>
          <w:rFonts w:cstheme="minorHAnsi"/>
          <w:color w:val="000000"/>
          <w:spacing w:val="2"/>
          <w:sz w:val="22"/>
          <w:lang w:val="en-US"/>
        </w:rPr>
        <w:t xml:space="preserve"> measures</w:t>
      </w:r>
      <w:r w:rsidRPr="00F17C34">
        <w:rPr>
          <w:rFonts w:cstheme="minorHAnsi"/>
          <w:color w:val="000000"/>
          <w:spacing w:val="2"/>
          <w:sz w:val="22"/>
          <w:lang w:val="en-US"/>
        </w:rPr>
        <w:t xml:space="preserve"> are to be considered. In any </w:t>
      </w:r>
      <w:r w:rsidRPr="00F17C34">
        <w:rPr>
          <w:rFonts w:cstheme="minorHAnsi"/>
          <w:color w:val="000000"/>
          <w:sz w:val="22"/>
          <w:lang w:val="en-US"/>
        </w:rPr>
        <w:t xml:space="preserve">case, within the Preliminary Assessment, Feasibility and Design and Formal Risk Assessment phases </w:t>
      </w:r>
      <w:r>
        <w:rPr>
          <w:rFonts w:cstheme="minorHAnsi"/>
          <w:color w:val="000000"/>
          <w:sz w:val="22"/>
          <w:lang w:val="en-US"/>
        </w:rPr>
        <w:t>it is recommended to use IALA Guideline 1018 – Risk Management.</w:t>
      </w:r>
    </w:p>
    <w:p w14:paraId="7330A441" w14:textId="77777777" w:rsidR="00B32272" w:rsidRDefault="004F41F2" w:rsidP="00B32272">
      <w:pPr>
        <w:spacing w:before="108"/>
        <w:ind w:left="144" w:right="144"/>
        <w:jc w:val="both"/>
        <w:rPr>
          <w:rFonts w:cstheme="minorHAnsi"/>
          <w:color w:val="000000"/>
          <w:sz w:val="22"/>
          <w:lang w:val="en-US"/>
        </w:rPr>
      </w:pPr>
      <w:r w:rsidRPr="00F17C34">
        <w:rPr>
          <w:rFonts w:cstheme="minorHAnsi"/>
          <w:color w:val="000000"/>
          <w:spacing w:val="6"/>
          <w:sz w:val="22"/>
          <w:lang w:val="en-US"/>
        </w:rPr>
        <w:t>In the Preliminary Assessment and Feasibility and Design phases the maritime area</w:t>
      </w:r>
      <w:r>
        <w:rPr>
          <w:rFonts w:cstheme="minorHAnsi"/>
          <w:color w:val="000000"/>
          <w:spacing w:val="6"/>
          <w:sz w:val="22"/>
          <w:lang w:val="en-US"/>
        </w:rPr>
        <w:t xml:space="preserve"> (refer to para 3.1.1.3 in this guideline)</w:t>
      </w:r>
      <w:r w:rsidRPr="00F17C34">
        <w:rPr>
          <w:rFonts w:cstheme="minorHAnsi"/>
          <w:color w:val="000000"/>
          <w:spacing w:val="6"/>
          <w:sz w:val="22"/>
          <w:lang w:val="en-US"/>
        </w:rPr>
        <w:t xml:space="preserve"> is </w:t>
      </w:r>
      <w:r w:rsidRPr="00F17C34">
        <w:rPr>
          <w:rFonts w:cstheme="minorHAnsi"/>
          <w:color w:val="000000"/>
          <w:spacing w:val="2"/>
          <w:sz w:val="22"/>
          <w:lang w:val="en-US"/>
        </w:rPr>
        <w:t xml:space="preserve">considered within a framework of whether a VTS solution is needed or not, and in the Formal </w:t>
      </w:r>
      <w:r w:rsidRPr="00F17C34">
        <w:rPr>
          <w:rFonts w:cstheme="minorHAnsi"/>
          <w:color w:val="000000"/>
          <w:spacing w:val="6"/>
          <w:sz w:val="22"/>
          <w:lang w:val="en-US"/>
        </w:rPr>
        <w:t xml:space="preserve">Risk Assessment phase the functional requirements are refined within the framework of </w:t>
      </w:r>
      <w:r w:rsidRPr="00F17C34">
        <w:rPr>
          <w:rFonts w:cstheme="minorHAnsi"/>
          <w:color w:val="000000"/>
          <w:sz w:val="22"/>
          <w:lang w:val="en-US"/>
        </w:rPr>
        <w:t xml:space="preserve">establishing a new VTS or modifying an existing </w:t>
      </w:r>
      <w:r>
        <w:rPr>
          <w:rFonts w:cstheme="minorHAnsi"/>
          <w:color w:val="000000"/>
          <w:sz w:val="22"/>
          <w:lang w:val="en-US"/>
        </w:rPr>
        <w:t>one</w:t>
      </w:r>
      <w:r w:rsidRPr="00F17C34">
        <w:rPr>
          <w:rFonts w:cstheme="minorHAnsi"/>
          <w:color w:val="000000"/>
          <w:sz w:val="22"/>
          <w:lang w:val="en-US"/>
        </w:rPr>
        <w:t>.</w:t>
      </w:r>
    </w:p>
    <w:p w14:paraId="02B74642" w14:textId="62CD25D1" w:rsidR="00F26302" w:rsidRPr="00F17C34" w:rsidRDefault="00F26302" w:rsidP="00B32272">
      <w:pPr>
        <w:spacing w:before="108"/>
        <w:ind w:left="144" w:right="144"/>
        <w:jc w:val="both"/>
        <w:rPr>
          <w:rFonts w:cstheme="minorHAnsi"/>
          <w:color w:val="000000"/>
          <w:spacing w:val="4"/>
        </w:rPr>
      </w:pPr>
      <w:r w:rsidRPr="00F17C34">
        <w:rPr>
          <w:rFonts w:cstheme="minorHAnsi"/>
          <w:color w:val="000000"/>
          <w:spacing w:val="4"/>
          <w:sz w:val="22"/>
          <w:lang w:val="en-US"/>
        </w:rPr>
        <w:t xml:space="preserve">The reports of the Preliminary Assessment and the Feasibility and Design phases should </w:t>
      </w:r>
      <w:r w:rsidRPr="00F17C34">
        <w:rPr>
          <w:rFonts w:cstheme="minorHAnsi"/>
          <w:color w:val="000000"/>
          <w:spacing w:val="-1"/>
          <w:sz w:val="22"/>
          <w:lang w:val="en-US"/>
        </w:rPr>
        <w:t xml:space="preserve">provide details of the VTS requirements to enable initial cost and performance estimations to be </w:t>
      </w:r>
      <w:r w:rsidRPr="00F17C34">
        <w:rPr>
          <w:rFonts w:cstheme="minorHAnsi"/>
          <w:color w:val="000000"/>
          <w:spacing w:val="7"/>
          <w:sz w:val="22"/>
          <w:lang w:val="en-US"/>
        </w:rPr>
        <w:t xml:space="preserve">made. These will need to be further refined in a Formal Risk Assessment phase as the </w:t>
      </w:r>
      <w:r w:rsidRPr="00F17C34">
        <w:rPr>
          <w:rFonts w:cstheme="minorHAnsi"/>
          <w:color w:val="000000"/>
          <w:sz w:val="22"/>
          <w:lang w:val="en-US"/>
        </w:rPr>
        <w:t xml:space="preserve">authority consolidates its requirements and firms up the design for the VTS. The Cost Benefit </w:t>
      </w:r>
      <w:r w:rsidRPr="00F17C34">
        <w:rPr>
          <w:rFonts w:cstheme="minorHAnsi"/>
          <w:color w:val="000000"/>
          <w:spacing w:val="-1"/>
          <w:sz w:val="22"/>
          <w:lang w:val="en-US"/>
        </w:rPr>
        <w:t xml:space="preserve">Analysis (CBA) should consider direct risk reduction, the less evident benefits that a future VTS </w:t>
      </w:r>
      <w:r w:rsidRPr="00F17C34">
        <w:rPr>
          <w:rFonts w:cstheme="minorHAnsi"/>
          <w:color w:val="000000"/>
          <w:spacing w:val="3"/>
          <w:sz w:val="22"/>
          <w:lang w:val="en-US"/>
        </w:rPr>
        <w:t xml:space="preserve">might offer and the further value added services for shipping and other stakeholders in the </w:t>
      </w:r>
      <w:r w:rsidRPr="00F17C34">
        <w:rPr>
          <w:rFonts w:cstheme="minorHAnsi"/>
          <w:color w:val="000000"/>
          <w:spacing w:val="5"/>
          <w:sz w:val="22"/>
          <w:lang w:val="en-US"/>
        </w:rPr>
        <w:t xml:space="preserve">future. A realistic cost estimate for </w:t>
      </w:r>
      <w:r w:rsidR="00510F42">
        <w:rPr>
          <w:rFonts w:cstheme="minorHAnsi"/>
          <w:color w:val="000000"/>
          <w:spacing w:val="5"/>
          <w:sz w:val="22"/>
          <w:lang w:val="en-US"/>
        </w:rPr>
        <w:t>operating</w:t>
      </w:r>
      <w:r w:rsidR="00510F42" w:rsidRPr="00F17C34">
        <w:rPr>
          <w:rFonts w:cstheme="minorHAnsi"/>
          <w:color w:val="000000"/>
          <w:spacing w:val="5"/>
          <w:sz w:val="22"/>
          <w:lang w:val="en-US"/>
        </w:rPr>
        <w:t xml:space="preserve"> </w:t>
      </w:r>
      <w:r w:rsidRPr="00F17C34">
        <w:rPr>
          <w:rFonts w:cstheme="minorHAnsi"/>
          <w:color w:val="000000"/>
          <w:spacing w:val="5"/>
          <w:sz w:val="22"/>
          <w:lang w:val="en-US"/>
        </w:rPr>
        <w:t xml:space="preserve">a VTS is important. </w:t>
      </w:r>
    </w:p>
    <w:p w14:paraId="4C0F07BD" w14:textId="2C4C10D3" w:rsidR="00F26302" w:rsidRPr="00F17C34" w:rsidRDefault="00F26302" w:rsidP="00F26302">
      <w:pPr>
        <w:spacing w:before="144"/>
        <w:ind w:left="144" w:right="144"/>
        <w:rPr>
          <w:rFonts w:cstheme="minorHAnsi"/>
          <w:color w:val="000000"/>
          <w:spacing w:val="3"/>
        </w:rPr>
      </w:pPr>
      <w:r w:rsidRPr="00F17C34">
        <w:rPr>
          <w:rFonts w:cstheme="minorHAnsi"/>
          <w:color w:val="000000"/>
          <w:spacing w:val="3"/>
          <w:sz w:val="22"/>
          <w:lang w:val="en-US"/>
        </w:rPr>
        <w:t>In the case where the Feasibility Study gives a positive result, the Competent</w:t>
      </w:r>
      <w:r w:rsidR="00510F42">
        <w:rPr>
          <w:rFonts w:cstheme="minorHAnsi"/>
          <w:color w:val="000000"/>
          <w:spacing w:val="3"/>
          <w:sz w:val="22"/>
          <w:lang w:val="en-US"/>
        </w:rPr>
        <w:t xml:space="preserve"> Authority and/or </w:t>
      </w:r>
      <w:r w:rsidRPr="00F17C34">
        <w:rPr>
          <w:rFonts w:cstheme="minorHAnsi"/>
          <w:color w:val="000000"/>
          <w:spacing w:val="3"/>
          <w:sz w:val="22"/>
          <w:lang w:val="en-US"/>
        </w:rPr>
        <w:t xml:space="preserve">VTS </w:t>
      </w:r>
      <w:r w:rsidR="00510F42">
        <w:rPr>
          <w:rFonts w:cstheme="minorHAnsi"/>
          <w:color w:val="000000"/>
          <w:spacing w:val="3"/>
          <w:sz w:val="22"/>
          <w:lang w:val="en-US"/>
        </w:rPr>
        <w:t>Provider</w:t>
      </w:r>
      <w:r w:rsidR="00510F42" w:rsidRPr="00F17C34">
        <w:rPr>
          <w:rFonts w:cstheme="minorHAnsi"/>
          <w:color w:val="000000"/>
          <w:spacing w:val="3"/>
          <w:sz w:val="22"/>
          <w:lang w:val="en-US"/>
        </w:rPr>
        <w:t xml:space="preserve"> </w:t>
      </w:r>
      <w:r w:rsidRPr="00F17C34">
        <w:rPr>
          <w:rFonts w:cstheme="minorHAnsi"/>
          <w:color w:val="000000"/>
          <w:sz w:val="22"/>
          <w:lang w:val="en-US"/>
        </w:rPr>
        <w:t>may proceed with the final design and planning work.</w:t>
      </w:r>
    </w:p>
    <w:p w14:paraId="77A8B0DE" w14:textId="709D7E1A" w:rsidR="00F26302" w:rsidRDefault="00F26302" w:rsidP="00F26302">
      <w:pPr>
        <w:spacing w:before="108"/>
        <w:ind w:left="144" w:right="144"/>
        <w:jc w:val="both"/>
        <w:rPr>
          <w:rFonts w:ascii="Arial" w:hAnsi="Arial"/>
          <w:color w:val="000000"/>
          <w:spacing w:val="-2"/>
        </w:rPr>
      </w:pPr>
      <w:r w:rsidRPr="00F17C34">
        <w:rPr>
          <w:rFonts w:cstheme="minorHAnsi"/>
          <w:color w:val="000000"/>
          <w:spacing w:val="-2"/>
          <w:sz w:val="22"/>
          <w:lang w:val="en-US"/>
        </w:rPr>
        <w:t xml:space="preserve">Sometimes the Preliminary Assessment, Feasibility and Design, Formal Risk Assessment and </w:t>
      </w:r>
      <w:r w:rsidRPr="00F17C34">
        <w:rPr>
          <w:rFonts w:cstheme="minorHAnsi"/>
          <w:color w:val="000000"/>
          <w:spacing w:val="7"/>
          <w:sz w:val="22"/>
          <w:lang w:val="en-US"/>
        </w:rPr>
        <w:t xml:space="preserve">Cost/Benefit phases of the project are classified together as the Feasibility Study. This </w:t>
      </w:r>
      <w:r w:rsidRPr="00F17C34">
        <w:rPr>
          <w:rFonts w:cstheme="minorHAnsi"/>
          <w:color w:val="000000"/>
          <w:spacing w:val="3"/>
          <w:sz w:val="22"/>
          <w:lang w:val="en-US"/>
        </w:rPr>
        <w:t xml:space="preserve">approach could be followed in the case where the Competent </w:t>
      </w:r>
      <w:r w:rsidR="00510F42" w:rsidRPr="00F17C34">
        <w:rPr>
          <w:rFonts w:cstheme="minorHAnsi"/>
          <w:color w:val="000000"/>
          <w:spacing w:val="3"/>
          <w:sz w:val="22"/>
          <w:lang w:val="en-US"/>
        </w:rPr>
        <w:t xml:space="preserve">Authority </w:t>
      </w:r>
      <w:r w:rsidRPr="00F17C34">
        <w:rPr>
          <w:rFonts w:cstheme="minorHAnsi"/>
          <w:color w:val="000000"/>
          <w:spacing w:val="3"/>
          <w:sz w:val="22"/>
          <w:lang w:val="en-US"/>
        </w:rPr>
        <w:t xml:space="preserve">and/or the VTS </w:t>
      </w:r>
      <w:r w:rsidR="00510F42" w:rsidRPr="007A6D8B">
        <w:rPr>
          <w:rFonts w:cstheme="minorHAnsi"/>
          <w:color w:val="000000"/>
          <w:spacing w:val="3"/>
          <w:sz w:val="22"/>
          <w:highlight w:val="yellow"/>
          <w:lang w:val="en-US"/>
          <w:rPrChange w:id="25" w:author="Plenary Room" w:date="2019-09-26T16:14:00Z">
            <w:rPr>
              <w:rFonts w:cstheme="minorHAnsi"/>
              <w:color w:val="000000"/>
              <w:spacing w:val="3"/>
              <w:sz w:val="22"/>
              <w:lang w:val="en-US"/>
            </w:rPr>
          </w:rPrChange>
        </w:rPr>
        <w:t>Provider</w:t>
      </w:r>
      <w:r w:rsidR="001D79F6">
        <w:rPr>
          <w:rFonts w:cstheme="minorHAnsi"/>
          <w:color w:val="000000"/>
          <w:spacing w:val="3"/>
          <w:sz w:val="22"/>
          <w:lang w:val="en-US"/>
        </w:rPr>
        <w:t xml:space="preserve"> </w:t>
      </w:r>
      <w:r w:rsidRPr="00F17C34">
        <w:rPr>
          <w:rFonts w:cstheme="minorHAnsi"/>
          <w:color w:val="000000"/>
          <w:spacing w:val="3"/>
          <w:sz w:val="22"/>
          <w:lang w:val="en-US"/>
        </w:rPr>
        <w:t xml:space="preserve">has </w:t>
      </w:r>
      <w:r w:rsidRPr="00F17C34">
        <w:rPr>
          <w:rFonts w:cstheme="minorHAnsi"/>
          <w:color w:val="000000"/>
          <w:spacing w:val="1"/>
          <w:sz w:val="22"/>
          <w:lang w:val="en-US"/>
        </w:rPr>
        <w:t xml:space="preserve">carried out a separate initial investigation. This will identify all the options available to address </w:t>
      </w:r>
      <w:r w:rsidRPr="00F17C34">
        <w:rPr>
          <w:rFonts w:cstheme="minorHAnsi"/>
          <w:color w:val="000000"/>
          <w:sz w:val="22"/>
          <w:lang w:val="en-US"/>
        </w:rPr>
        <w:t xml:space="preserve">the risk and subsequently determine that the preferred solution is to proceed with a Feasibility </w:t>
      </w:r>
      <w:r w:rsidRPr="00F17C34">
        <w:rPr>
          <w:rFonts w:cstheme="minorHAnsi"/>
          <w:color w:val="000000"/>
          <w:spacing w:val="1"/>
          <w:sz w:val="22"/>
          <w:lang w:val="en-US"/>
        </w:rPr>
        <w:t xml:space="preserve">Study. Furthermore, the Feasibility and Design phases may be incorporated within one phase, </w:t>
      </w:r>
      <w:r w:rsidRPr="00F17C34">
        <w:rPr>
          <w:rFonts w:cstheme="minorHAnsi"/>
          <w:color w:val="000000"/>
          <w:spacing w:val="2"/>
          <w:sz w:val="22"/>
          <w:lang w:val="en-US"/>
        </w:rPr>
        <w:t xml:space="preserve">as opposed to comprising two separate phases. In this </w:t>
      </w:r>
      <w:r w:rsidR="00510F42">
        <w:rPr>
          <w:rFonts w:cstheme="minorHAnsi"/>
          <w:color w:val="000000"/>
          <w:spacing w:val="2"/>
          <w:sz w:val="22"/>
          <w:lang w:val="en-US"/>
        </w:rPr>
        <w:t>guideline</w:t>
      </w:r>
      <w:r w:rsidRPr="00F17C34">
        <w:rPr>
          <w:rFonts w:cstheme="minorHAnsi"/>
          <w:color w:val="000000"/>
          <w:spacing w:val="2"/>
          <w:sz w:val="22"/>
          <w:lang w:val="en-US"/>
        </w:rPr>
        <w:t xml:space="preserve">, the Feasibility and </w:t>
      </w:r>
      <w:r w:rsidRPr="00F17C34">
        <w:rPr>
          <w:rFonts w:cstheme="minorHAnsi"/>
          <w:color w:val="000000"/>
          <w:spacing w:val="-1"/>
          <w:sz w:val="22"/>
          <w:lang w:val="en-US"/>
        </w:rPr>
        <w:t>Design has been treated as a separate phase.</w:t>
      </w:r>
    </w:p>
    <w:p w14:paraId="1D962D96" w14:textId="21BE294E" w:rsidR="00F26302" w:rsidRDefault="00F26302" w:rsidP="00501775">
      <w:pPr>
        <w:pStyle w:val="Heading3"/>
        <w:rPr>
          <w:spacing w:val="-34"/>
          <w:w w:val="105"/>
        </w:rPr>
      </w:pPr>
      <w:bookmarkStart w:id="26" w:name="_Toc20225921"/>
      <w:r>
        <w:rPr>
          <w:w w:val="105"/>
          <w:lang w:val="en-US"/>
        </w:rPr>
        <w:t>Preliminary Assessment Phase</w:t>
      </w:r>
      <w:bookmarkEnd w:id="26"/>
    </w:p>
    <w:p w14:paraId="255F8D90" w14:textId="5DA750CD" w:rsidR="00F26302" w:rsidRDefault="00F26302" w:rsidP="00501775">
      <w:pPr>
        <w:pStyle w:val="Heading4"/>
        <w:rPr>
          <w:spacing w:val="-20"/>
        </w:rPr>
      </w:pPr>
      <w:r>
        <w:rPr>
          <w:lang w:val="en-US"/>
        </w:rPr>
        <w:t>General</w:t>
      </w:r>
    </w:p>
    <w:p w14:paraId="5DC69E62" w14:textId="6395F76C" w:rsidR="00F26302" w:rsidRPr="00F17C34" w:rsidRDefault="00F26302" w:rsidP="006A06EF">
      <w:pPr>
        <w:spacing w:before="120" w:after="120" w:line="240" w:lineRule="auto"/>
        <w:ind w:left="144" w:right="144"/>
        <w:jc w:val="both"/>
        <w:rPr>
          <w:rFonts w:cstheme="minorHAnsi"/>
          <w:color w:val="000000"/>
          <w:spacing w:val="5"/>
        </w:rPr>
      </w:pPr>
      <w:r w:rsidRPr="00F17C34">
        <w:rPr>
          <w:rFonts w:cstheme="minorHAnsi"/>
          <w:color w:val="000000"/>
          <w:spacing w:val="5"/>
          <w:sz w:val="22"/>
          <w:lang w:val="en-US"/>
        </w:rPr>
        <w:t xml:space="preserve">The Preliminary Assessment Phase should answer </w:t>
      </w:r>
      <w:r w:rsidRPr="00DC4EB5">
        <w:rPr>
          <w:rFonts w:cstheme="minorHAnsi"/>
          <w:color w:val="000000"/>
          <w:spacing w:val="5"/>
          <w:sz w:val="22"/>
          <w:lang w:val="en-US"/>
        </w:rPr>
        <w:t>the question of whether active</w:t>
      </w:r>
      <w:r w:rsidR="00026A02" w:rsidRPr="00DC4EB5">
        <w:rPr>
          <w:rFonts w:cstheme="minorHAnsi"/>
          <w:color w:val="000000"/>
          <w:spacing w:val="5"/>
          <w:sz w:val="22"/>
          <w:lang w:val="en-US"/>
        </w:rPr>
        <w:t xml:space="preserve"> </w:t>
      </w:r>
      <w:del w:id="27" w:author="Plenary Room" w:date="2019-09-26T16:16:00Z">
        <w:r w:rsidR="00026A02" w:rsidRPr="00DC4EB5" w:rsidDel="007A6D8B">
          <w:rPr>
            <w:rFonts w:cstheme="minorHAnsi"/>
            <w:color w:val="000000"/>
            <w:spacing w:val="5"/>
            <w:sz w:val="22"/>
            <w:lang w:val="en-US"/>
          </w:rPr>
          <w:delText>vessel</w:delText>
        </w:r>
        <w:r w:rsidRPr="00DC4EB5" w:rsidDel="007A6D8B">
          <w:rPr>
            <w:rFonts w:cstheme="minorHAnsi"/>
            <w:color w:val="000000"/>
            <w:spacing w:val="5"/>
            <w:sz w:val="22"/>
            <w:lang w:val="en-US"/>
          </w:rPr>
          <w:delText xml:space="preserve"> </w:delText>
        </w:r>
      </w:del>
      <w:r w:rsidRPr="00DC4EB5">
        <w:rPr>
          <w:rFonts w:cstheme="minorHAnsi"/>
          <w:color w:val="000000"/>
          <w:spacing w:val="5"/>
          <w:sz w:val="22"/>
          <w:lang w:val="en-US"/>
        </w:rPr>
        <w:t xml:space="preserve">traffic </w:t>
      </w:r>
      <w:r w:rsidRPr="00DC4EB5">
        <w:rPr>
          <w:rFonts w:cstheme="minorHAnsi"/>
          <w:color w:val="000000"/>
          <w:spacing w:val="11"/>
          <w:sz w:val="22"/>
          <w:lang w:val="en-US"/>
        </w:rPr>
        <w:t xml:space="preserve">management is the appropriate means to address the traffic </w:t>
      </w:r>
      <w:r w:rsidR="00A024FC" w:rsidRPr="00DC4EB5">
        <w:rPr>
          <w:rFonts w:cstheme="minorHAnsi"/>
          <w:color w:val="000000"/>
          <w:spacing w:val="11"/>
          <w:sz w:val="22"/>
          <w:lang w:val="en-US"/>
        </w:rPr>
        <w:t>complexity</w:t>
      </w:r>
      <w:r w:rsidRPr="00DC4EB5">
        <w:rPr>
          <w:rFonts w:cstheme="minorHAnsi"/>
          <w:color w:val="000000"/>
          <w:spacing w:val="11"/>
          <w:sz w:val="22"/>
          <w:lang w:val="en-US"/>
        </w:rPr>
        <w:t>. Active</w:t>
      </w:r>
      <w:r w:rsidR="00026A02" w:rsidRPr="00DC4EB5">
        <w:rPr>
          <w:rFonts w:cstheme="minorHAnsi"/>
          <w:color w:val="000000"/>
          <w:spacing w:val="11"/>
          <w:sz w:val="22"/>
          <w:lang w:val="en-US"/>
        </w:rPr>
        <w:t xml:space="preserve"> </w:t>
      </w:r>
      <w:del w:id="28" w:author="Plenary Room" w:date="2019-09-26T16:16:00Z">
        <w:r w:rsidR="00026A02" w:rsidRPr="00DC4EB5" w:rsidDel="007A6D8B">
          <w:rPr>
            <w:rFonts w:cstheme="minorHAnsi"/>
            <w:color w:val="000000"/>
            <w:spacing w:val="11"/>
            <w:sz w:val="22"/>
            <w:lang w:val="en-US"/>
          </w:rPr>
          <w:delText>vessel</w:delText>
        </w:r>
        <w:r w:rsidRPr="00DC4EB5" w:rsidDel="007A6D8B">
          <w:rPr>
            <w:rFonts w:cstheme="minorHAnsi"/>
            <w:color w:val="000000"/>
            <w:spacing w:val="11"/>
            <w:sz w:val="22"/>
            <w:lang w:val="en-US"/>
          </w:rPr>
          <w:delText xml:space="preserve"> </w:delText>
        </w:r>
      </w:del>
      <w:r w:rsidRPr="00DC4EB5">
        <w:rPr>
          <w:rFonts w:cstheme="minorHAnsi"/>
          <w:color w:val="000000"/>
          <w:spacing w:val="11"/>
          <w:sz w:val="22"/>
          <w:lang w:val="en-US"/>
        </w:rPr>
        <w:t xml:space="preserve">traffic </w:t>
      </w:r>
      <w:r w:rsidRPr="00B32272">
        <w:rPr>
          <w:rFonts w:cstheme="minorHAnsi"/>
          <w:color w:val="000000"/>
          <w:sz w:val="22"/>
          <w:lang w:val="en-US"/>
        </w:rPr>
        <w:t xml:space="preserve">management should only be used in those areas where other means are inadequate to provide </w:t>
      </w:r>
      <w:r w:rsidRPr="00B32272">
        <w:rPr>
          <w:rFonts w:cstheme="minorHAnsi"/>
          <w:color w:val="000000"/>
          <w:spacing w:val="2"/>
          <w:sz w:val="22"/>
          <w:lang w:val="en-US"/>
        </w:rPr>
        <w:t xml:space="preserve">the desired level of </w:t>
      </w:r>
      <w:r w:rsidR="00A024FC" w:rsidRPr="00B32272">
        <w:rPr>
          <w:sz w:val="22"/>
        </w:rPr>
        <w:t>safety and efficiency of navigation and the protection of the marine environment</w:t>
      </w:r>
      <w:r w:rsidRPr="00B32272">
        <w:rPr>
          <w:rFonts w:cstheme="minorHAnsi"/>
          <w:color w:val="000000"/>
          <w:spacing w:val="2"/>
          <w:sz w:val="22"/>
          <w:lang w:val="en-US"/>
        </w:rPr>
        <w:t xml:space="preserve">. This section gives guidance on how the Preliminary Assessment phase should be conducted. </w:t>
      </w:r>
      <w:r w:rsidRPr="00B32272">
        <w:rPr>
          <w:rFonts w:cstheme="minorHAnsi"/>
          <w:color w:val="000000"/>
          <w:spacing w:val="3"/>
          <w:sz w:val="22"/>
          <w:lang w:val="en-US"/>
        </w:rPr>
        <w:t>The</w:t>
      </w:r>
      <w:r w:rsidRPr="00F17C34">
        <w:rPr>
          <w:rFonts w:cstheme="minorHAnsi"/>
          <w:color w:val="000000"/>
          <w:spacing w:val="3"/>
          <w:sz w:val="22"/>
          <w:lang w:val="en-US"/>
        </w:rPr>
        <w:t xml:space="preserve"> reports of the Preliminary Assessment and Feasibility phases together are sometimes </w:t>
      </w:r>
      <w:r w:rsidRPr="00F17C34">
        <w:rPr>
          <w:rFonts w:cstheme="minorHAnsi"/>
          <w:color w:val="000000"/>
          <w:sz w:val="22"/>
          <w:lang w:val="en-US"/>
        </w:rPr>
        <w:t>referred to as the Baseline document.</w:t>
      </w:r>
    </w:p>
    <w:p w14:paraId="27B703F9" w14:textId="3770BC57" w:rsidR="00F26302" w:rsidRPr="00F17C34" w:rsidRDefault="00F26302" w:rsidP="006A06EF">
      <w:pPr>
        <w:spacing w:before="120" w:after="120" w:line="240" w:lineRule="auto"/>
        <w:ind w:left="144" w:right="144"/>
        <w:jc w:val="both"/>
        <w:rPr>
          <w:rFonts w:cstheme="minorHAnsi"/>
          <w:color w:val="000000"/>
          <w:spacing w:val="3"/>
        </w:rPr>
      </w:pPr>
      <w:r w:rsidRPr="00F17C34">
        <w:rPr>
          <w:rFonts w:cstheme="minorHAnsi"/>
          <w:color w:val="000000"/>
          <w:spacing w:val="3"/>
          <w:sz w:val="22"/>
          <w:lang w:val="en-US"/>
        </w:rPr>
        <w:t xml:space="preserve">In the Preliminary Assessment phase, all relevant problems in the maritime area concerned </w:t>
      </w:r>
      <w:r w:rsidRPr="00F17C34">
        <w:rPr>
          <w:rFonts w:cstheme="minorHAnsi"/>
          <w:color w:val="000000"/>
          <w:spacing w:val="7"/>
          <w:sz w:val="22"/>
          <w:lang w:val="en-US"/>
        </w:rPr>
        <w:t xml:space="preserve">should be defined and </w:t>
      </w:r>
      <w:del w:id="29" w:author="Plenary Room" w:date="2019-09-26T16:15:00Z">
        <w:r w:rsidRPr="00F17C34" w:rsidDel="007A6D8B">
          <w:rPr>
            <w:rFonts w:cstheme="minorHAnsi"/>
            <w:color w:val="000000"/>
            <w:spacing w:val="7"/>
            <w:sz w:val="22"/>
            <w:lang w:val="en-US"/>
          </w:rPr>
          <w:delText>analysed</w:delText>
        </w:r>
      </w:del>
      <w:ins w:id="30" w:author="Plenary Room" w:date="2019-09-26T16:15:00Z">
        <w:r w:rsidR="007A6D8B" w:rsidRPr="00F17C34">
          <w:rPr>
            <w:rFonts w:cstheme="minorHAnsi"/>
            <w:color w:val="000000"/>
            <w:spacing w:val="7"/>
            <w:sz w:val="22"/>
            <w:lang w:val="en-US"/>
          </w:rPr>
          <w:t>analyzed</w:t>
        </w:r>
      </w:ins>
      <w:r w:rsidRPr="00F17C34">
        <w:rPr>
          <w:rFonts w:cstheme="minorHAnsi"/>
          <w:color w:val="000000"/>
          <w:spacing w:val="7"/>
          <w:sz w:val="22"/>
          <w:lang w:val="en-US"/>
        </w:rPr>
        <w:t xml:space="preserve">. Further, as a second step in the process, operational </w:t>
      </w:r>
      <w:r w:rsidRPr="00F17C34">
        <w:rPr>
          <w:rFonts w:cstheme="minorHAnsi"/>
          <w:color w:val="000000"/>
          <w:spacing w:val="1"/>
          <w:sz w:val="22"/>
          <w:lang w:val="en-US"/>
        </w:rPr>
        <w:t xml:space="preserve">objectives should be established with the ultimate aim of alleviating the defined problems. The </w:t>
      </w:r>
      <w:r w:rsidRPr="00F17C34">
        <w:rPr>
          <w:rFonts w:cstheme="minorHAnsi"/>
          <w:color w:val="000000"/>
          <w:spacing w:val="-1"/>
          <w:sz w:val="22"/>
          <w:lang w:val="en-US"/>
        </w:rPr>
        <w:t xml:space="preserve">last step in this phase is to identify the most appropriate traffic management tools in terms of </w:t>
      </w:r>
      <w:r w:rsidRPr="00F17C34">
        <w:rPr>
          <w:rFonts w:cstheme="minorHAnsi"/>
          <w:color w:val="000000"/>
          <w:spacing w:val="4"/>
          <w:sz w:val="22"/>
          <w:lang w:val="en-US"/>
        </w:rPr>
        <w:t xml:space="preserve">effectiveness and costs, and to alleviate the defined problems. Implementing a VTS may be </w:t>
      </w:r>
      <w:r w:rsidRPr="00F17C34">
        <w:rPr>
          <w:rFonts w:cstheme="minorHAnsi"/>
          <w:color w:val="000000"/>
          <w:sz w:val="22"/>
          <w:lang w:val="en-US"/>
        </w:rPr>
        <w:t>one of these solutions.</w:t>
      </w:r>
    </w:p>
    <w:p w14:paraId="3320304A" w14:textId="77777777" w:rsidR="00F26302" w:rsidRPr="00F17C34" w:rsidRDefault="00F26302" w:rsidP="006A06EF">
      <w:pPr>
        <w:spacing w:before="120" w:after="120" w:line="240" w:lineRule="auto"/>
        <w:ind w:left="144"/>
        <w:rPr>
          <w:rFonts w:cstheme="minorHAnsi"/>
          <w:color w:val="000000"/>
        </w:rPr>
      </w:pPr>
      <w:r w:rsidRPr="00F17C34">
        <w:rPr>
          <w:rFonts w:cstheme="minorHAnsi"/>
          <w:color w:val="000000"/>
          <w:sz w:val="22"/>
          <w:lang w:val="en-US"/>
        </w:rPr>
        <w:t>The possible traffic problems could be related to:</w:t>
      </w:r>
    </w:p>
    <w:p w14:paraId="74E94FA3" w14:textId="77777777" w:rsidR="00F26302" w:rsidRPr="00B32272" w:rsidRDefault="00F26302" w:rsidP="00B32272">
      <w:pPr>
        <w:pStyle w:val="BodyText"/>
        <w:numPr>
          <w:ilvl w:val="0"/>
          <w:numId w:val="44"/>
        </w:numPr>
        <w:rPr>
          <w:lang w:val="en-US"/>
        </w:rPr>
      </w:pPr>
      <w:r w:rsidRPr="00B32272">
        <w:rPr>
          <w:lang w:val="en-US"/>
        </w:rPr>
        <w:t>interaction of maritime traffic;</w:t>
      </w:r>
    </w:p>
    <w:p w14:paraId="35A1085E" w14:textId="77777777" w:rsidR="00F26302" w:rsidRPr="00B32272" w:rsidRDefault="00F26302" w:rsidP="00B32272">
      <w:pPr>
        <w:pStyle w:val="BodyText"/>
        <w:numPr>
          <w:ilvl w:val="0"/>
          <w:numId w:val="44"/>
        </w:numPr>
        <w:rPr>
          <w:lang w:val="en-US"/>
        </w:rPr>
      </w:pPr>
      <w:r w:rsidRPr="00B32272">
        <w:rPr>
          <w:lang w:val="en-US"/>
        </w:rPr>
        <w:lastRenderedPageBreak/>
        <w:t>volume and composition of traffic;</w:t>
      </w:r>
    </w:p>
    <w:p w14:paraId="7DCAC434" w14:textId="77777777" w:rsidR="00F26302" w:rsidRPr="00B32272" w:rsidRDefault="00F26302" w:rsidP="00B32272">
      <w:pPr>
        <w:pStyle w:val="BodyText"/>
        <w:numPr>
          <w:ilvl w:val="0"/>
          <w:numId w:val="44"/>
        </w:numPr>
        <w:rPr>
          <w:lang w:val="en-US"/>
        </w:rPr>
      </w:pPr>
      <w:r w:rsidRPr="00B32272">
        <w:rPr>
          <w:lang w:val="en-US"/>
        </w:rPr>
        <w:t>protection of the marine environment and the surrounding area;</w:t>
      </w:r>
    </w:p>
    <w:p w14:paraId="66D5F8B9" w14:textId="77777777" w:rsidR="00F26302" w:rsidRPr="00B32272" w:rsidRDefault="00F26302" w:rsidP="00B32272">
      <w:pPr>
        <w:pStyle w:val="BodyText"/>
        <w:numPr>
          <w:ilvl w:val="0"/>
          <w:numId w:val="44"/>
        </w:numPr>
        <w:rPr>
          <w:lang w:val="en-US"/>
        </w:rPr>
      </w:pPr>
      <w:r w:rsidRPr="00B32272">
        <w:rPr>
          <w:lang w:val="en-US"/>
        </w:rPr>
        <w:t>the local conditions such as geography, hydrological/meteorological, and tides.</w:t>
      </w:r>
    </w:p>
    <w:p w14:paraId="39B3B889" w14:textId="77777777" w:rsidR="00F26302" w:rsidRPr="00F17C34" w:rsidRDefault="00F26302" w:rsidP="006A06EF">
      <w:pPr>
        <w:spacing w:before="120" w:after="120" w:line="240" w:lineRule="auto"/>
        <w:ind w:left="144" w:right="144"/>
        <w:jc w:val="both"/>
        <w:rPr>
          <w:rFonts w:cstheme="minorHAnsi"/>
          <w:color w:val="000000"/>
          <w:spacing w:val="1"/>
        </w:rPr>
      </w:pPr>
      <w:r w:rsidRPr="00F17C34">
        <w:rPr>
          <w:rFonts w:cstheme="minorHAnsi"/>
          <w:color w:val="000000"/>
          <w:spacing w:val="1"/>
          <w:sz w:val="22"/>
          <w:lang w:val="en-US"/>
        </w:rPr>
        <w:t xml:space="preserve">In addition, future developments in the port infrastructure and the resulting changes in traffic </w:t>
      </w:r>
      <w:r w:rsidRPr="00F17C34">
        <w:rPr>
          <w:rFonts w:cstheme="minorHAnsi"/>
          <w:color w:val="000000"/>
          <w:spacing w:val="9"/>
          <w:sz w:val="22"/>
          <w:lang w:val="en-US"/>
        </w:rPr>
        <w:t xml:space="preserve">volumes and composition, including dangerous cargoes and any other relevant future </w:t>
      </w:r>
      <w:r w:rsidRPr="00F17C34">
        <w:rPr>
          <w:rFonts w:cstheme="minorHAnsi"/>
          <w:color w:val="000000"/>
          <w:sz w:val="22"/>
          <w:lang w:val="en-US"/>
        </w:rPr>
        <w:t>development in the area concerned should be considered in this phase.</w:t>
      </w:r>
    </w:p>
    <w:p w14:paraId="3EBB25C1" w14:textId="77777777" w:rsidR="00F26302" w:rsidRPr="00F17C34" w:rsidRDefault="00F26302" w:rsidP="006A06EF">
      <w:pPr>
        <w:spacing w:before="120" w:after="120" w:line="240" w:lineRule="auto"/>
        <w:ind w:left="144" w:right="144"/>
        <w:rPr>
          <w:rFonts w:cstheme="minorHAnsi"/>
          <w:color w:val="000000"/>
          <w:spacing w:val="1"/>
        </w:rPr>
      </w:pPr>
      <w:r w:rsidRPr="00F17C34">
        <w:rPr>
          <w:rFonts w:cstheme="minorHAnsi"/>
          <w:color w:val="000000"/>
          <w:spacing w:val="1"/>
          <w:sz w:val="22"/>
          <w:lang w:val="en-US"/>
        </w:rPr>
        <w:t xml:space="preserve">In the specific case of a coastal VTS, future trends in traffic volume and other activities in the </w:t>
      </w:r>
      <w:r w:rsidRPr="00F17C34">
        <w:rPr>
          <w:rFonts w:cstheme="minorHAnsi"/>
          <w:color w:val="000000"/>
          <w:sz w:val="22"/>
          <w:lang w:val="en-US"/>
        </w:rPr>
        <w:t>coastal area, such as fishing, recreation and offshore activities should be taken into account.</w:t>
      </w:r>
    </w:p>
    <w:p w14:paraId="2CA4299E" w14:textId="79D4677A" w:rsidR="00F26302" w:rsidRPr="00F17C34" w:rsidRDefault="00F26302" w:rsidP="006A06EF">
      <w:pPr>
        <w:spacing w:before="120" w:after="120" w:line="240" w:lineRule="auto"/>
        <w:ind w:left="144" w:right="144"/>
        <w:rPr>
          <w:rFonts w:cstheme="minorHAnsi"/>
          <w:color w:val="000000"/>
          <w:spacing w:val="6"/>
        </w:rPr>
      </w:pPr>
      <w:r w:rsidRPr="00F17C34">
        <w:rPr>
          <w:rFonts w:cstheme="minorHAnsi"/>
          <w:color w:val="000000"/>
          <w:spacing w:val="6"/>
          <w:sz w:val="22"/>
          <w:lang w:val="en-US"/>
        </w:rPr>
        <w:t>Further developments in technology</w:t>
      </w:r>
      <w:r w:rsidR="0047548F">
        <w:rPr>
          <w:rFonts w:cstheme="minorHAnsi"/>
          <w:color w:val="000000"/>
          <w:spacing w:val="6"/>
          <w:sz w:val="22"/>
          <w:lang w:val="en-US"/>
        </w:rPr>
        <w:t>,</w:t>
      </w:r>
      <w:r w:rsidRPr="00F17C34">
        <w:rPr>
          <w:rFonts w:cstheme="minorHAnsi"/>
          <w:color w:val="000000"/>
          <w:spacing w:val="6"/>
          <w:sz w:val="22"/>
          <w:lang w:val="en-US"/>
        </w:rPr>
        <w:t xml:space="preserve"> </w:t>
      </w:r>
      <w:ins w:id="31" w:author="Plenary Room" w:date="2019-09-26T16:17:00Z">
        <w:r w:rsidR="007A6D8B">
          <w:rPr>
            <w:rFonts w:cstheme="minorHAnsi"/>
            <w:color w:val="000000"/>
            <w:spacing w:val="6"/>
            <w:sz w:val="22"/>
            <w:lang w:val="en-US"/>
          </w:rPr>
          <w:t>i</w:t>
        </w:r>
      </w:ins>
      <w:del w:id="32" w:author="Plenary Room" w:date="2019-09-26T16:17:00Z">
        <w:r w:rsidR="0047548F" w:rsidDel="007A6D8B">
          <w:rPr>
            <w:rFonts w:cstheme="minorHAnsi"/>
            <w:color w:val="000000"/>
            <w:spacing w:val="6"/>
            <w:sz w:val="22"/>
            <w:lang w:val="en-US"/>
          </w:rPr>
          <w:delText>I</w:delText>
        </w:r>
      </w:del>
      <w:r w:rsidR="0047548F">
        <w:rPr>
          <w:rFonts w:cstheme="minorHAnsi"/>
          <w:color w:val="000000"/>
          <w:spacing w:val="6"/>
          <w:sz w:val="22"/>
          <w:lang w:val="en-US"/>
        </w:rPr>
        <w:t>nternational and national</w:t>
      </w:r>
      <w:r w:rsidR="0047548F" w:rsidRPr="00F17C34">
        <w:rPr>
          <w:rFonts w:cstheme="minorHAnsi"/>
          <w:color w:val="000000"/>
          <w:spacing w:val="6"/>
          <w:sz w:val="22"/>
          <w:lang w:val="en-US"/>
        </w:rPr>
        <w:t xml:space="preserve"> </w:t>
      </w:r>
      <w:r w:rsidRPr="00F17C34">
        <w:rPr>
          <w:rFonts w:cstheme="minorHAnsi"/>
          <w:color w:val="000000"/>
          <w:spacing w:val="6"/>
          <w:sz w:val="22"/>
          <w:lang w:val="en-US"/>
        </w:rPr>
        <w:t xml:space="preserve">requirements for navigational and </w:t>
      </w:r>
      <w:r w:rsidRPr="00F17C34">
        <w:rPr>
          <w:rFonts w:cstheme="minorHAnsi"/>
          <w:color w:val="000000"/>
          <w:sz w:val="22"/>
          <w:lang w:val="en-US"/>
        </w:rPr>
        <w:t>communication equipment onboard vessels should also be considered.</w:t>
      </w:r>
    </w:p>
    <w:p w14:paraId="30DD5755" w14:textId="56B446F4" w:rsidR="00F26302" w:rsidRPr="00F17C34" w:rsidRDefault="00F26302" w:rsidP="006A06EF">
      <w:pPr>
        <w:spacing w:before="120" w:after="120" w:line="240" w:lineRule="auto"/>
        <w:ind w:left="144" w:right="144"/>
        <w:rPr>
          <w:rFonts w:cstheme="minorHAnsi"/>
          <w:color w:val="000000"/>
          <w:spacing w:val="2"/>
        </w:rPr>
      </w:pPr>
      <w:r w:rsidRPr="00F17C34">
        <w:rPr>
          <w:rFonts w:cstheme="minorHAnsi"/>
          <w:color w:val="000000"/>
          <w:spacing w:val="2"/>
          <w:sz w:val="22"/>
          <w:lang w:val="en-US"/>
        </w:rPr>
        <w:t>Furthermore</w:t>
      </w:r>
      <w:r w:rsidR="0047548F">
        <w:rPr>
          <w:rFonts w:cstheme="minorHAnsi"/>
          <w:color w:val="000000"/>
          <w:spacing w:val="2"/>
          <w:sz w:val="22"/>
          <w:lang w:val="en-US"/>
        </w:rPr>
        <w:t>,</w:t>
      </w:r>
      <w:r w:rsidRPr="00F17C34">
        <w:rPr>
          <w:rFonts w:cstheme="minorHAnsi"/>
          <w:color w:val="000000"/>
          <w:spacing w:val="2"/>
          <w:sz w:val="22"/>
          <w:lang w:val="en-US"/>
        </w:rPr>
        <w:t xml:space="preserve"> in the case of a decision to establish a VTS, the following aspects need to be </w:t>
      </w:r>
      <w:r w:rsidRPr="00F17C34">
        <w:rPr>
          <w:rFonts w:cstheme="minorHAnsi"/>
          <w:color w:val="000000"/>
          <w:sz w:val="22"/>
          <w:lang w:val="en-US"/>
        </w:rPr>
        <w:t>addressed:</w:t>
      </w:r>
    </w:p>
    <w:p w14:paraId="366C35EA" w14:textId="77777777" w:rsidR="00F26302" w:rsidRPr="00B32272" w:rsidRDefault="00F26302" w:rsidP="00B32272">
      <w:pPr>
        <w:pStyle w:val="BodyText"/>
        <w:numPr>
          <w:ilvl w:val="0"/>
          <w:numId w:val="44"/>
        </w:numPr>
        <w:rPr>
          <w:lang w:val="en-US"/>
        </w:rPr>
      </w:pPr>
      <w:r w:rsidRPr="00B32272">
        <w:rPr>
          <w:lang w:val="en-US"/>
        </w:rPr>
        <w:t>organisational framework of national and local maritime authorities; and</w:t>
      </w:r>
    </w:p>
    <w:p w14:paraId="412B9838" w14:textId="5D12E4FE" w:rsidR="00F26302" w:rsidRPr="00B32272" w:rsidRDefault="00F26302" w:rsidP="00B32272">
      <w:pPr>
        <w:pStyle w:val="BodyText"/>
        <w:numPr>
          <w:ilvl w:val="0"/>
          <w:numId w:val="44"/>
        </w:numPr>
        <w:rPr>
          <w:lang w:val="en-US"/>
        </w:rPr>
      </w:pPr>
      <w:r w:rsidRPr="00B32272">
        <w:rPr>
          <w:lang w:val="en-US"/>
        </w:rPr>
        <w:t>present regulatory or legislative framework, including local by-laws, rules and recommendations.</w:t>
      </w:r>
      <w:r w:rsidR="0047548F" w:rsidRPr="00B32272">
        <w:rPr>
          <w:lang w:val="en-US"/>
        </w:rPr>
        <w:t xml:space="preserve"> </w:t>
      </w:r>
      <w:r w:rsidRPr="00B32272">
        <w:rPr>
          <w:lang w:val="en-US"/>
        </w:rPr>
        <w:t xml:space="preserve">Special attention should be devoted to ascertain any </w:t>
      </w:r>
      <w:del w:id="33" w:author="Plenary Room" w:date="2019-09-26T16:18:00Z">
        <w:r w:rsidRPr="00B32272" w:rsidDel="007A6D8B">
          <w:rPr>
            <w:lang w:val="en-US"/>
          </w:rPr>
          <w:br/>
        </w:r>
      </w:del>
      <w:r w:rsidRPr="00B32272">
        <w:rPr>
          <w:lang w:val="en-US"/>
        </w:rPr>
        <w:t>requirement for adjusting the framework to ensure effective implementation of a VTS.</w:t>
      </w:r>
    </w:p>
    <w:p w14:paraId="0E182B28" w14:textId="22724A46" w:rsidR="0047548F" w:rsidDel="007A6D8B" w:rsidRDefault="0047548F" w:rsidP="00DC4EB5">
      <w:pPr>
        <w:tabs>
          <w:tab w:val="decimal" w:pos="648"/>
          <w:tab w:val="decimal" w:pos="1368"/>
          <w:tab w:val="left" w:pos="3521"/>
        </w:tabs>
        <w:spacing w:before="120" w:after="120" w:line="240" w:lineRule="auto"/>
        <w:ind w:left="1368" w:right="144"/>
        <w:rPr>
          <w:del w:id="34" w:author="Plenary Room" w:date="2019-09-26T16:18:00Z"/>
          <w:rFonts w:ascii="Arial" w:hAnsi="Arial"/>
          <w:color w:val="000000"/>
          <w:spacing w:val="4"/>
        </w:rPr>
      </w:pPr>
      <w:del w:id="35" w:author="Plenary Room" w:date="2019-09-26T16:18:00Z">
        <w:r w:rsidRPr="00DC4EB5" w:rsidDel="007A6D8B">
          <w:rPr>
            <w:rFonts w:cstheme="minorHAnsi"/>
            <w:color w:val="000000"/>
            <w:sz w:val="22"/>
            <w:highlight w:val="yellow"/>
            <w:lang w:val="en-US"/>
          </w:rPr>
          <w:delText>VTS 47 reviewed until this section.</w:delText>
        </w:r>
        <w:r w:rsidDel="007A6D8B">
          <w:rPr>
            <w:rFonts w:cstheme="minorHAnsi"/>
            <w:color w:val="000000"/>
            <w:sz w:val="22"/>
            <w:lang w:val="en-US"/>
          </w:rPr>
          <w:delText xml:space="preserve"> </w:delText>
        </w:r>
      </w:del>
    </w:p>
    <w:p w14:paraId="407B7FA0" w14:textId="74510B7E" w:rsidR="00F26302" w:rsidRDefault="00F26302" w:rsidP="00B35513">
      <w:pPr>
        <w:pStyle w:val="Heading4"/>
        <w:rPr>
          <w:spacing w:val="-6"/>
        </w:rPr>
      </w:pPr>
      <w:r>
        <w:rPr>
          <w:lang w:val="en-US"/>
        </w:rPr>
        <w:t>List of items to be addressed</w:t>
      </w:r>
    </w:p>
    <w:p w14:paraId="44AECA5D" w14:textId="615AE1F3" w:rsidR="00B35513" w:rsidRPr="00F17C34" w:rsidRDefault="00F26302" w:rsidP="00F26302">
      <w:pPr>
        <w:tabs>
          <w:tab w:val="right" w:pos="3914"/>
        </w:tabs>
        <w:spacing w:before="108" w:line="355" w:lineRule="auto"/>
        <w:ind w:left="144" w:right="432"/>
        <w:rPr>
          <w:rFonts w:cstheme="minorHAnsi"/>
          <w:color w:val="000000"/>
          <w:spacing w:val="-3"/>
          <w:sz w:val="22"/>
          <w:lang w:val="en-US"/>
        </w:rPr>
      </w:pPr>
      <w:r w:rsidRPr="00F17C34">
        <w:rPr>
          <w:rFonts w:cstheme="minorHAnsi"/>
          <w:color w:val="000000"/>
          <w:spacing w:val="-3"/>
          <w:sz w:val="22"/>
          <w:lang w:val="en-US"/>
        </w:rPr>
        <w:t xml:space="preserve">Clear and unambiguous answers should be prepared to respond </w:t>
      </w:r>
      <w:r w:rsidR="00B35513" w:rsidRPr="00F17C34">
        <w:rPr>
          <w:rFonts w:cstheme="minorHAnsi"/>
          <w:color w:val="000000"/>
          <w:spacing w:val="-3"/>
          <w:sz w:val="22"/>
          <w:lang w:val="en-US"/>
        </w:rPr>
        <w:t>to all issues identified below</w:t>
      </w:r>
      <w:r w:rsidR="00596915">
        <w:rPr>
          <w:rFonts w:cstheme="minorHAnsi"/>
          <w:color w:val="000000"/>
          <w:spacing w:val="-3"/>
          <w:sz w:val="22"/>
          <w:lang w:val="en-US"/>
        </w:rPr>
        <w:t>.</w:t>
      </w:r>
    </w:p>
    <w:p w14:paraId="5CDBEA73" w14:textId="0656A2C3" w:rsidR="00F26302" w:rsidRDefault="00F26302" w:rsidP="00311782">
      <w:pPr>
        <w:pStyle w:val="Heading4"/>
        <w:numPr>
          <w:ilvl w:val="4"/>
          <w:numId w:val="15"/>
        </w:numPr>
        <w:rPr>
          <w:spacing w:val="-3"/>
        </w:rPr>
      </w:pPr>
      <w:r>
        <w:t>Traffic data to be obtained:</w:t>
      </w:r>
    </w:p>
    <w:p w14:paraId="7BBE28FF" w14:textId="77777777" w:rsidR="00F26302" w:rsidRPr="00F17C34" w:rsidRDefault="00F26302" w:rsidP="00DC4879">
      <w:pPr>
        <w:numPr>
          <w:ilvl w:val="0"/>
          <w:numId w:val="34"/>
        </w:numPr>
        <w:tabs>
          <w:tab w:val="clear" w:pos="648"/>
          <w:tab w:val="decimal" w:pos="1368"/>
        </w:tabs>
        <w:spacing w:before="144" w:line="228" w:lineRule="auto"/>
        <w:rPr>
          <w:rFonts w:cstheme="minorHAnsi"/>
          <w:color w:val="000000"/>
        </w:rPr>
      </w:pPr>
      <w:r w:rsidRPr="00F17C34">
        <w:rPr>
          <w:rFonts w:cstheme="minorHAnsi"/>
          <w:color w:val="000000"/>
          <w:sz w:val="22"/>
          <w:lang w:val="en-US"/>
        </w:rPr>
        <w:t>traffic safety record in general;</w:t>
      </w:r>
    </w:p>
    <w:p w14:paraId="4937BC11" w14:textId="77777777" w:rsidR="00F26302" w:rsidRPr="00F17C34" w:rsidRDefault="00F26302" w:rsidP="00DC4879">
      <w:pPr>
        <w:numPr>
          <w:ilvl w:val="0"/>
          <w:numId w:val="34"/>
        </w:numPr>
        <w:tabs>
          <w:tab w:val="clear" w:pos="648"/>
          <w:tab w:val="decimal" w:pos="1368"/>
        </w:tabs>
        <w:spacing w:before="72" w:line="228" w:lineRule="auto"/>
        <w:rPr>
          <w:rFonts w:cstheme="minorHAnsi"/>
          <w:color w:val="000000"/>
        </w:rPr>
      </w:pPr>
      <w:r w:rsidRPr="00F17C34">
        <w:rPr>
          <w:rFonts w:cstheme="minorHAnsi"/>
          <w:color w:val="000000"/>
          <w:sz w:val="22"/>
          <w:lang w:val="en-US"/>
        </w:rPr>
        <w:t>complexity of the traffic pattern;</w:t>
      </w:r>
    </w:p>
    <w:p w14:paraId="7A36B4B6" w14:textId="77777777" w:rsidR="00F26302" w:rsidRPr="00F17C34" w:rsidRDefault="00F26302" w:rsidP="00DC4879">
      <w:pPr>
        <w:numPr>
          <w:ilvl w:val="0"/>
          <w:numId w:val="34"/>
        </w:numPr>
        <w:tabs>
          <w:tab w:val="clear" w:pos="648"/>
          <w:tab w:val="decimal" w:pos="1368"/>
        </w:tabs>
        <w:spacing w:before="72" w:line="232" w:lineRule="auto"/>
        <w:rPr>
          <w:rFonts w:cstheme="minorHAnsi"/>
          <w:color w:val="000000"/>
        </w:rPr>
      </w:pPr>
      <w:r w:rsidRPr="00F17C34">
        <w:rPr>
          <w:rFonts w:cstheme="minorHAnsi"/>
          <w:color w:val="000000"/>
          <w:sz w:val="22"/>
          <w:lang w:val="en-US"/>
        </w:rPr>
        <w:t>vessel traffic density in the area concerned, including trends;</w:t>
      </w:r>
    </w:p>
    <w:p w14:paraId="1FBF9079" w14:textId="77777777" w:rsidR="00F26302" w:rsidRPr="00F17C34" w:rsidRDefault="00F26302" w:rsidP="00DC4879">
      <w:pPr>
        <w:numPr>
          <w:ilvl w:val="0"/>
          <w:numId w:val="34"/>
        </w:numPr>
        <w:tabs>
          <w:tab w:val="clear" w:pos="648"/>
          <w:tab w:val="decimal" w:pos="1368"/>
        </w:tabs>
        <w:spacing w:before="72" w:line="228" w:lineRule="auto"/>
        <w:rPr>
          <w:rFonts w:cstheme="minorHAnsi"/>
          <w:color w:val="000000"/>
        </w:rPr>
      </w:pPr>
      <w:r w:rsidRPr="00F17C34">
        <w:rPr>
          <w:rFonts w:cstheme="minorHAnsi"/>
          <w:color w:val="000000"/>
          <w:sz w:val="22"/>
          <w:lang w:val="en-US"/>
        </w:rPr>
        <w:t>any interference by vessel traffic with other marine-based activities;</w:t>
      </w:r>
    </w:p>
    <w:p w14:paraId="13162A3B" w14:textId="77777777" w:rsidR="00F26302" w:rsidRPr="00F17C34" w:rsidRDefault="00F26302" w:rsidP="00DC4879">
      <w:pPr>
        <w:numPr>
          <w:ilvl w:val="0"/>
          <w:numId w:val="34"/>
        </w:numPr>
        <w:tabs>
          <w:tab w:val="clear" w:pos="648"/>
          <w:tab w:val="decimal" w:pos="1368"/>
        </w:tabs>
        <w:spacing w:before="36" w:line="228" w:lineRule="auto"/>
        <w:rPr>
          <w:rFonts w:cstheme="minorHAnsi"/>
          <w:color w:val="000000"/>
        </w:rPr>
      </w:pPr>
      <w:r w:rsidRPr="00F17C34">
        <w:rPr>
          <w:rFonts w:cstheme="minorHAnsi"/>
          <w:color w:val="000000"/>
          <w:sz w:val="22"/>
          <w:lang w:val="en-US"/>
        </w:rPr>
        <w:t>information on recent traffic surveys and evaluation of these surveys;</w:t>
      </w:r>
    </w:p>
    <w:p w14:paraId="545EDCB8" w14:textId="77777777" w:rsidR="00F26302" w:rsidRPr="00F17C34" w:rsidRDefault="00F26302" w:rsidP="00DC4879">
      <w:pPr>
        <w:numPr>
          <w:ilvl w:val="0"/>
          <w:numId w:val="34"/>
        </w:numPr>
        <w:tabs>
          <w:tab w:val="clear" w:pos="648"/>
          <w:tab w:val="decimal" w:pos="1368"/>
        </w:tabs>
        <w:spacing w:before="72" w:line="240" w:lineRule="auto"/>
        <w:ind w:left="1368" w:right="144" w:hanging="648"/>
        <w:rPr>
          <w:rFonts w:cstheme="minorHAnsi"/>
          <w:color w:val="000000"/>
          <w:spacing w:val="-3"/>
        </w:rPr>
      </w:pPr>
      <w:r w:rsidRPr="00F17C34">
        <w:rPr>
          <w:rFonts w:cstheme="minorHAnsi"/>
          <w:color w:val="000000"/>
          <w:spacing w:val="-3"/>
          <w:sz w:val="22"/>
          <w:lang w:val="en-US"/>
        </w:rPr>
        <w:t xml:space="preserve">breakdown of all vessel traffic in terms of type and size of vessels and categories of </w:t>
      </w:r>
      <w:r w:rsidRPr="00F17C34">
        <w:rPr>
          <w:rFonts w:cstheme="minorHAnsi"/>
          <w:color w:val="000000"/>
          <w:sz w:val="22"/>
          <w:lang w:val="en-US"/>
        </w:rPr>
        <w:t>cargoes carried;</w:t>
      </w:r>
    </w:p>
    <w:p w14:paraId="56465D07" w14:textId="4FDE6C5B" w:rsidR="00F26302" w:rsidRDefault="00311782" w:rsidP="00311782">
      <w:pPr>
        <w:pStyle w:val="Heading4"/>
        <w:numPr>
          <w:ilvl w:val="4"/>
          <w:numId w:val="15"/>
        </w:numPr>
      </w:pPr>
      <w:r>
        <w:rPr>
          <w:lang w:val="en-US"/>
        </w:rPr>
        <w:t>V</w:t>
      </w:r>
      <w:r w:rsidR="00F26302">
        <w:rPr>
          <w:lang w:val="en-US"/>
        </w:rPr>
        <w:t>essels with hazardous cargoes as defined in IMO Res. A.857(20), Annex 1 Accident and incident data to be obtained:</w:t>
      </w:r>
    </w:p>
    <w:p w14:paraId="646BBBBE" w14:textId="77777777" w:rsidR="00F26302" w:rsidRPr="00F17C34" w:rsidRDefault="00F26302" w:rsidP="00DC4879">
      <w:pPr>
        <w:numPr>
          <w:ilvl w:val="0"/>
          <w:numId w:val="34"/>
        </w:numPr>
        <w:tabs>
          <w:tab w:val="clear" w:pos="648"/>
          <w:tab w:val="decimal" w:pos="1368"/>
        </w:tabs>
        <w:spacing w:before="144" w:line="235" w:lineRule="auto"/>
        <w:ind w:left="1368" w:right="144" w:hanging="648"/>
        <w:rPr>
          <w:rFonts w:cstheme="minorHAnsi"/>
          <w:color w:val="000000"/>
          <w:spacing w:val="2"/>
        </w:rPr>
      </w:pPr>
      <w:r w:rsidRPr="00F17C34">
        <w:rPr>
          <w:rFonts w:cstheme="minorHAnsi"/>
          <w:color w:val="000000"/>
          <w:spacing w:val="2"/>
          <w:sz w:val="22"/>
          <w:lang w:val="en-US"/>
        </w:rPr>
        <w:t xml:space="preserve">an up-to-date and complete record on maritime accidents/incidents in the area, </w:t>
      </w:r>
      <w:r w:rsidRPr="00F17C34">
        <w:rPr>
          <w:rFonts w:cstheme="minorHAnsi"/>
          <w:color w:val="000000"/>
          <w:sz w:val="22"/>
          <w:lang w:val="en-US"/>
        </w:rPr>
        <w:t>including information on the economic consequences;</w:t>
      </w:r>
    </w:p>
    <w:p w14:paraId="140E5EF0" w14:textId="77777777" w:rsidR="00F26302" w:rsidRPr="00F17C34" w:rsidRDefault="00F26302" w:rsidP="00DC4879">
      <w:pPr>
        <w:numPr>
          <w:ilvl w:val="0"/>
          <w:numId w:val="34"/>
        </w:numPr>
        <w:tabs>
          <w:tab w:val="clear" w:pos="648"/>
          <w:tab w:val="decimal" w:pos="1368"/>
        </w:tabs>
        <w:spacing w:before="72" w:line="230" w:lineRule="auto"/>
        <w:ind w:left="1368" w:hanging="648"/>
        <w:rPr>
          <w:rFonts w:cstheme="minorHAnsi"/>
          <w:color w:val="000000"/>
        </w:rPr>
      </w:pPr>
      <w:r w:rsidRPr="00F17C34">
        <w:rPr>
          <w:rFonts w:cstheme="minorHAnsi"/>
          <w:color w:val="000000"/>
          <w:sz w:val="22"/>
          <w:lang w:val="en-US"/>
        </w:rPr>
        <w:t>areas with a high frequency of accidents/incidents;</w:t>
      </w:r>
    </w:p>
    <w:p w14:paraId="065CDAC8" w14:textId="77777777" w:rsidR="00F26302" w:rsidRPr="00F17C34" w:rsidRDefault="00F26302" w:rsidP="00DC4879">
      <w:pPr>
        <w:numPr>
          <w:ilvl w:val="0"/>
          <w:numId w:val="34"/>
        </w:numPr>
        <w:tabs>
          <w:tab w:val="clear" w:pos="648"/>
          <w:tab w:val="decimal" w:pos="1368"/>
        </w:tabs>
        <w:spacing w:before="72" w:line="228" w:lineRule="auto"/>
        <w:ind w:left="1368" w:hanging="648"/>
        <w:rPr>
          <w:rFonts w:cstheme="minorHAnsi"/>
          <w:color w:val="000000"/>
        </w:rPr>
      </w:pPr>
      <w:r w:rsidRPr="00F17C34">
        <w:rPr>
          <w:rFonts w:cstheme="minorHAnsi"/>
          <w:color w:val="000000"/>
          <w:sz w:val="22"/>
          <w:lang w:val="en-US"/>
        </w:rPr>
        <w:t>results of accident/incident investigations;</w:t>
      </w:r>
    </w:p>
    <w:p w14:paraId="3341E9F9" w14:textId="77777777" w:rsidR="00F26302" w:rsidRPr="00F17C34" w:rsidRDefault="00F26302" w:rsidP="00F26302">
      <w:pPr>
        <w:tabs>
          <w:tab w:val="right" w:pos="6521"/>
        </w:tabs>
        <w:spacing w:line="247"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the recorded main causes of the accidents/incidents;</w:t>
      </w:r>
    </w:p>
    <w:p w14:paraId="02B9BB98" w14:textId="77777777" w:rsidR="00F26302" w:rsidRPr="00F17C34" w:rsidRDefault="00F26302" w:rsidP="00F26302">
      <w:pPr>
        <w:tabs>
          <w:tab w:val="right" w:pos="8114"/>
        </w:tabs>
        <w:spacing w:before="72" w:line="252"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any recommendations contained in reports on accidents/incidents, and</w:t>
      </w:r>
    </w:p>
    <w:p w14:paraId="2A5E6A4C" w14:textId="77777777" w:rsidR="00F26302" w:rsidRPr="00F17C34" w:rsidRDefault="00F26302" w:rsidP="00F26302">
      <w:pPr>
        <w:spacing w:line="247" w:lineRule="auto"/>
        <w:ind w:left="1872"/>
        <w:rPr>
          <w:rFonts w:cstheme="minorHAnsi"/>
          <w:color w:val="000000"/>
          <w:sz w:val="20"/>
        </w:rPr>
      </w:pPr>
      <w:r w:rsidRPr="00F17C34">
        <w:rPr>
          <w:rFonts w:cstheme="minorHAnsi"/>
          <w:color w:val="000000"/>
          <w:sz w:val="20"/>
          <w:lang w:val="en-US"/>
        </w:rPr>
        <w:t>implementation status of these recommendations;</w:t>
      </w:r>
    </w:p>
    <w:p w14:paraId="0320A24F" w14:textId="77777777" w:rsidR="00F26302" w:rsidRPr="00F17C34" w:rsidRDefault="00F26302" w:rsidP="00F26302">
      <w:pPr>
        <w:tabs>
          <w:tab w:val="right" w:pos="7481"/>
        </w:tabs>
        <w:spacing w:before="108" w:line="254"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the competency of the crew manning vessels entering the area.</w:t>
      </w:r>
    </w:p>
    <w:p w14:paraId="15FF59C3" w14:textId="77777777" w:rsidR="00F26302" w:rsidRPr="00F17C34" w:rsidRDefault="00F26302" w:rsidP="00DC4879">
      <w:pPr>
        <w:numPr>
          <w:ilvl w:val="0"/>
          <w:numId w:val="34"/>
        </w:numPr>
        <w:tabs>
          <w:tab w:val="clear" w:pos="648"/>
          <w:tab w:val="decimal" w:pos="1368"/>
        </w:tabs>
        <w:spacing w:before="108" w:line="240" w:lineRule="auto"/>
        <w:ind w:left="1368" w:right="144" w:hanging="648"/>
        <w:rPr>
          <w:rFonts w:cstheme="minorHAnsi"/>
          <w:color w:val="000000"/>
          <w:spacing w:val="2"/>
        </w:rPr>
      </w:pPr>
      <w:r w:rsidRPr="00F17C34">
        <w:rPr>
          <w:rFonts w:cstheme="minorHAnsi"/>
          <w:color w:val="000000"/>
          <w:spacing w:val="2"/>
          <w:sz w:val="22"/>
          <w:lang w:val="en-US"/>
        </w:rPr>
        <w:t xml:space="preserve">any information available on stakeholders’ opinions regarding traffic safety in the </w:t>
      </w:r>
      <w:r w:rsidRPr="00F17C34">
        <w:rPr>
          <w:rFonts w:cstheme="minorHAnsi"/>
          <w:color w:val="000000"/>
          <w:sz w:val="22"/>
          <w:lang w:val="en-US"/>
        </w:rPr>
        <w:t>area concerned;</w:t>
      </w:r>
    </w:p>
    <w:p w14:paraId="00235601" w14:textId="708720DE" w:rsidR="00F26302" w:rsidRDefault="00F26302" w:rsidP="00311782">
      <w:pPr>
        <w:pStyle w:val="Heading4"/>
        <w:numPr>
          <w:ilvl w:val="4"/>
          <w:numId w:val="15"/>
        </w:numPr>
        <w:rPr>
          <w:spacing w:val="-8"/>
        </w:rPr>
      </w:pPr>
      <w:r>
        <w:rPr>
          <w:lang w:val="en-US"/>
        </w:rPr>
        <w:t>Data on traffic delays to be obtained:</w:t>
      </w:r>
    </w:p>
    <w:p w14:paraId="66A70568" w14:textId="77777777" w:rsidR="00F26302" w:rsidRPr="00F17C34" w:rsidRDefault="00F26302" w:rsidP="00DC4879">
      <w:pPr>
        <w:numPr>
          <w:ilvl w:val="0"/>
          <w:numId w:val="34"/>
        </w:numPr>
        <w:tabs>
          <w:tab w:val="clear" w:pos="648"/>
          <w:tab w:val="decimal" w:pos="1368"/>
        </w:tabs>
        <w:spacing w:before="108" w:line="225" w:lineRule="auto"/>
        <w:rPr>
          <w:rFonts w:cstheme="minorHAnsi"/>
          <w:color w:val="000000"/>
        </w:rPr>
      </w:pPr>
      <w:r w:rsidRPr="00F17C34">
        <w:rPr>
          <w:rFonts w:cstheme="minorHAnsi"/>
          <w:color w:val="000000"/>
          <w:sz w:val="22"/>
          <w:lang w:val="en-US"/>
        </w:rPr>
        <w:t>efficiency of maritime traffic flow;</w:t>
      </w:r>
    </w:p>
    <w:p w14:paraId="30874498" w14:textId="77777777" w:rsidR="00F26302" w:rsidRPr="00F17C34" w:rsidRDefault="00F26302" w:rsidP="00DC4879">
      <w:pPr>
        <w:numPr>
          <w:ilvl w:val="0"/>
          <w:numId w:val="34"/>
        </w:numPr>
        <w:tabs>
          <w:tab w:val="clear" w:pos="648"/>
          <w:tab w:val="decimal" w:pos="1368"/>
        </w:tabs>
        <w:spacing w:before="72" w:line="223" w:lineRule="auto"/>
        <w:rPr>
          <w:rFonts w:cstheme="minorHAnsi"/>
          <w:color w:val="000000"/>
          <w:spacing w:val="-1"/>
        </w:rPr>
      </w:pPr>
      <w:r w:rsidRPr="00F17C34">
        <w:rPr>
          <w:rFonts w:cstheme="minorHAnsi"/>
          <w:color w:val="000000"/>
          <w:spacing w:val="-1"/>
          <w:sz w:val="22"/>
          <w:lang w:val="en-US"/>
        </w:rPr>
        <w:t>any history of traffic delays;</w:t>
      </w:r>
    </w:p>
    <w:p w14:paraId="505F4CF7" w14:textId="77777777" w:rsidR="00F26302" w:rsidRPr="00F17C34" w:rsidRDefault="00F26302" w:rsidP="00DC4879">
      <w:pPr>
        <w:numPr>
          <w:ilvl w:val="0"/>
          <w:numId w:val="34"/>
        </w:numPr>
        <w:tabs>
          <w:tab w:val="clear" w:pos="648"/>
          <w:tab w:val="decimal" w:pos="1368"/>
        </w:tabs>
        <w:spacing w:before="72" w:line="228" w:lineRule="auto"/>
        <w:rPr>
          <w:rFonts w:cstheme="minorHAnsi"/>
          <w:color w:val="000000"/>
        </w:rPr>
      </w:pPr>
      <w:r w:rsidRPr="00F17C34">
        <w:rPr>
          <w:rFonts w:cstheme="minorHAnsi"/>
          <w:color w:val="000000"/>
          <w:sz w:val="22"/>
          <w:lang w:val="en-US"/>
        </w:rPr>
        <w:t>the main causes of delays;</w:t>
      </w:r>
    </w:p>
    <w:p w14:paraId="73188016" w14:textId="77777777" w:rsidR="00F26302" w:rsidRPr="00F17C34" w:rsidRDefault="00F26302" w:rsidP="00DC4879">
      <w:pPr>
        <w:numPr>
          <w:ilvl w:val="0"/>
          <w:numId w:val="34"/>
        </w:numPr>
        <w:tabs>
          <w:tab w:val="clear" w:pos="648"/>
          <w:tab w:val="decimal" w:pos="1368"/>
        </w:tabs>
        <w:spacing w:before="72" w:line="232" w:lineRule="auto"/>
        <w:rPr>
          <w:rFonts w:cstheme="minorHAnsi"/>
          <w:color w:val="000000"/>
        </w:rPr>
      </w:pPr>
      <w:r w:rsidRPr="00F17C34">
        <w:rPr>
          <w:rFonts w:cstheme="minorHAnsi"/>
          <w:color w:val="000000"/>
          <w:sz w:val="22"/>
          <w:lang w:val="en-US"/>
        </w:rPr>
        <w:lastRenderedPageBreak/>
        <w:t>any specific locations in the area concerned where congestion occurs regularly;</w:t>
      </w:r>
    </w:p>
    <w:p w14:paraId="0DF6BC77" w14:textId="77777777" w:rsidR="00F26302" w:rsidRPr="00F17C34" w:rsidRDefault="00F26302" w:rsidP="00DC4879">
      <w:pPr>
        <w:numPr>
          <w:ilvl w:val="0"/>
          <w:numId w:val="34"/>
        </w:numPr>
        <w:tabs>
          <w:tab w:val="clear" w:pos="648"/>
          <w:tab w:val="decimal" w:pos="1368"/>
        </w:tabs>
        <w:spacing w:before="72" w:line="232" w:lineRule="auto"/>
        <w:rPr>
          <w:rFonts w:cstheme="minorHAnsi"/>
          <w:color w:val="000000"/>
        </w:rPr>
      </w:pPr>
      <w:r w:rsidRPr="00F17C34">
        <w:rPr>
          <w:rFonts w:cstheme="minorHAnsi"/>
          <w:color w:val="000000"/>
          <w:sz w:val="22"/>
          <w:lang w:val="en-US"/>
        </w:rPr>
        <w:t>the views of maritime stakeholders regarding the efficiency of traffic;</w:t>
      </w:r>
    </w:p>
    <w:p w14:paraId="4DA8C712" w14:textId="77777777" w:rsidR="00F26302" w:rsidRPr="00F17C34" w:rsidRDefault="00F26302" w:rsidP="00DC4879">
      <w:pPr>
        <w:numPr>
          <w:ilvl w:val="0"/>
          <w:numId w:val="34"/>
        </w:numPr>
        <w:tabs>
          <w:tab w:val="clear" w:pos="648"/>
          <w:tab w:val="decimal" w:pos="1368"/>
        </w:tabs>
        <w:spacing w:before="72" w:line="223" w:lineRule="auto"/>
        <w:rPr>
          <w:rFonts w:cstheme="minorHAnsi"/>
          <w:color w:val="000000"/>
        </w:rPr>
      </w:pPr>
      <w:r w:rsidRPr="00F17C34">
        <w:rPr>
          <w:rFonts w:cstheme="minorHAnsi"/>
          <w:color w:val="000000"/>
          <w:sz w:val="22"/>
          <w:lang w:val="en-US"/>
        </w:rPr>
        <w:t>any complaints and how these were resolved;</w:t>
      </w:r>
    </w:p>
    <w:p w14:paraId="5EE9CCF6" w14:textId="77777777" w:rsidR="00F26302" w:rsidRPr="00F17C34" w:rsidRDefault="00F26302" w:rsidP="00DC4879">
      <w:pPr>
        <w:numPr>
          <w:ilvl w:val="0"/>
          <w:numId w:val="34"/>
        </w:numPr>
        <w:tabs>
          <w:tab w:val="clear" w:pos="648"/>
          <w:tab w:val="decimal" w:pos="1368"/>
        </w:tabs>
        <w:spacing w:before="72" w:line="228" w:lineRule="auto"/>
        <w:rPr>
          <w:rFonts w:cstheme="minorHAnsi"/>
          <w:color w:val="000000"/>
        </w:rPr>
      </w:pPr>
      <w:r w:rsidRPr="00F17C34">
        <w:rPr>
          <w:rFonts w:cstheme="minorHAnsi"/>
          <w:color w:val="000000"/>
          <w:sz w:val="22"/>
          <w:lang w:val="en-US"/>
        </w:rPr>
        <w:t>the additional costs to the maritime industry as a result of delays;</w:t>
      </w:r>
    </w:p>
    <w:p w14:paraId="6957BA5B" w14:textId="77777777" w:rsidR="00311782" w:rsidRPr="00F17C34" w:rsidRDefault="00F26302" w:rsidP="00DC4879">
      <w:pPr>
        <w:numPr>
          <w:ilvl w:val="0"/>
          <w:numId w:val="34"/>
        </w:numPr>
        <w:tabs>
          <w:tab w:val="clear" w:pos="648"/>
          <w:tab w:val="decimal" w:pos="1368"/>
          <w:tab w:val="right" w:pos="3953"/>
        </w:tabs>
        <w:spacing w:before="72" w:line="343" w:lineRule="auto"/>
        <w:ind w:left="144" w:right="5184" w:firstLine="576"/>
        <w:rPr>
          <w:rFonts w:cstheme="minorHAnsi"/>
          <w:color w:val="000000"/>
          <w:spacing w:val="-6"/>
        </w:rPr>
      </w:pPr>
      <w:r w:rsidRPr="00F17C34">
        <w:rPr>
          <w:rFonts w:cstheme="minorHAnsi"/>
          <w:color w:val="000000"/>
          <w:spacing w:val="-6"/>
          <w:sz w:val="22"/>
          <w:lang w:val="en-US"/>
        </w:rPr>
        <w:t>any other r</w:t>
      </w:r>
      <w:r w:rsidR="00311782" w:rsidRPr="00F17C34">
        <w:rPr>
          <w:rFonts w:cstheme="minorHAnsi"/>
          <w:color w:val="000000"/>
          <w:spacing w:val="-6"/>
          <w:sz w:val="22"/>
          <w:lang w:val="en-US"/>
        </w:rPr>
        <w:t>elevant data available.</w:t>
      </w:r>
    </w:p>
    <w:p w14:paraId="4A68E7E3" w14:textId="1AB693FB" w:rsidR="00F26302" w:rsidRDefault="00F26302" w:rsidP="00311782">
      <w:pPr>
        <w:pStyle w:val="Heading4"/>
        <w:numPr>
          <w:ilvl w:val="4"/>
          <w:numId w:val="15"/>
        </w:numPr>
        <w:rPr>
          <w:spacing w:val="-6"/>
        </w:rPr>
      </w:pPr>
      <w:r>
        <w:rPr>
          <w:lang w:val="en-US"/>
        </w:rPr>
        <w:t>The geography of the area:</w:t>
      </w:r>
    </w:p>
    <w:p w14:paraId="3594C63C" w14:textId="77777777" w:rsidR="00F26302" w:rsidRPr="00F17C34" w:rsidRDefault="00F26302" w:rsidP="00DC4879">
      <w:pPr>
        <w:numPr>
          <w:ilvl w:val="0"/>
          <w:numId w:val="34"/>
        </w:numPr>
        <w:tabs>
          <w:tab w:val="clear" w:pos="648"/>
          <w:tab w:val="decimal" w:pos="1368"/>
        </w:tabs>
        <w:spacing w:before="120" w:after="120" w:line="240" w:lineRule="auto"/>
        <w:ind w:left="144" w:firstLine="576"/>
        <w:rPr>
          <w:rFonts w:cstheme="minorHAnsi"/>
          <w:color w:val="000000"/>
        </w:rPr>
      </w:pPr>
      <w:r w:rsidRPr="00F17C34">
        <w:rPr>
          <w:rFonts w:cstheme="minorHAnsi"/>
          <w:color w:val="000000"/>
          <w:sz w:val="22"/>
          <w:lang w:val="en-US"/>
        </w:rPr>
        <w:t>define the maritime area concerned;</w:t>
      </w:r>
    </w:p>
    <w:p w14:paraId="2785AC50" w14:textId="77777777" w:rsidR="00F26302" w:rsidRPr="00F17C3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2"/>
        </w:rPr>
      </w:pPr>
      <w:r w:rsidRPr="00F17C34">
        <w:rPr>
          <w:rFonts w:cstheme="minorHAnsi"/>
          <w:color w:val="000000"/>
          <w:spacing w:val="-2"/>
          <w:sz w:val="22"/>
          <w:lang w:val="en-US"/>
        </w:rPr>
        <w:t xml:space="preserve">describe the area in terms of geography as indicated below. All information on the </w:t>
      </w:r>
      <w:r w:rsidRPr="00F17C34">
        <w:rPr>
          <w:rFonts w:cstheme="minorHAnsi"/>
          <w:color w:val="000000"/>
          <w:sz w:val="22"/>
          <w:lang w:val="en-US"/>
        </w:rPr>
        <w:t>geography of the area concerned should be considered;</w:t>
      </w:r>
    </w:p>
    <w:p w14:paraId="4E303B99" w14:textId="77777777" w:rsidR="00F26302" w:rsidRPr="00F17C34" w:rsidRDefault="00F26302" w:rsidP="006A06EF">
      <w:pPr>
        <w:tabs>
          <w:tab w:val="right" w:pos="4678"/>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narrow and/or winding fairways,</w:t>
      </w:r>
    </w:p>
    <w:p w14:paraId="2B6B41D0" w14:textId="77777777" w:rsidR="00F26302" w:rsidRPr="00F17C34" w:rsidRDefault="00F26302" w:rsidP="006A06EF">
      <w:pPr>
        <w:tabs>
          <w:tab w:val="right" w:pos="5590"/>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basins, piers and quays along the fairway,</w:t>
      </w:r>
    </w:p>
    <w:p w14:paraId="4CC88B40" w14:textId="77777777" w:rsidR="00F26302" w:rsidRPr="00F17C34" w:rsidRDefault="00F26302" w:rsidP="006A06EF">
      <w:pPr>
        <w:tabs>
          <w:tab w:val="right" w:pos="4063"/>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shallows, shifting shoals,</w:t>
      </w:r>
    </w:p>
    <w:p w14:paraId="4492E30D" w14:textId="77777777" w:rsidR="00F26302" w:rsidRPr="00F17C34" w:rsidRDefault="00F26302" w:rsidP="006A06EF">
      <w:pPr>
        <w:tabs>
          <w:tab w:val="right" w:pos="9074"/>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specific navigational hazards (including Offshore Renewable Energy Installations</w:t>
      </w:r>
    </w:p>
    <w:p w14:paraId="521D4A87" w14:textId="77777777" w:rsidR="00F26302" w:rsidRPr="00F17C34" w:rsidRDefault="00F26302" w:rsidP="006A06EF">
      <w:pPr>
        <w:spacing w:before="120" w:after="120" w:line="240" w:lineRule="auto"/>
        <w:ind w:left="1872"/>
        <w:rPr>
          <w:rFonts w:cstheme="minorHAnsi"/>
          <w:color w:val="000000"/>
          <w:sz w:val="20"/>
        </w:rPr>
      </w:pPr>
      <w:r w:rsidRPr="00F17C34">
        <w:rPr>
          <w:rFonts w:cstheme="minorHAnsi"/>
          <w:color w:val="000000"/>
          <w:sz w:val="20"/>
          <w:lang w:val="en-US"/>
        </w:rPr>
        <w:t>(OREI)),</w:t>
      </w:r>
    </w:p>
    <w:p w14:paraId="31B460C5" w14:textId="744231BE" w:rsidR="00F26302" w:rsidRPr="00F17C34" w:rsidRDefault="00F26302" w:rsidP="006A06EF">
      <w:pPr>
        <w:tabs>
          <w:tab w:val="right" w:pos="5921"/>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geology of the riverbed/seabed and shoreline,</w:t>
      </w:r>
    </w:p>
    <w:p w14:paraId="6FF13044" w14:textId="77777777" w:rsidR="00F26302" w:rsidRPr="00F17C34" w:rsidRDefault="00F26302" w:rsidP="006A06EF">
      <w:pPr>
        <w:tabs>
          <w:tab w:val="right" w:pos="5230"/>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stability of the riverbed/seabed profile,</w:t>
      </w:r>
    </w:p>
    <w:p w14:paraId="12D5A494" w14:textId="77777777" w:rsidR="00F26302" w:rsidRPr="00F17C34" w:rsidRDefault="00F26302" w:rsidP="006A06EF">
      <w:pPr>
        <w:tabs>
          <w:tab w:val="right" w:pos="4922"/>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dredging operations in the fairway,</w:t>
      </w:r>
    </w:p>
    <w:p w14:paraId="29178F9E" w14:textId="77777777" w:rsidR="00F26302" w:rsidRPr="00F17C34" w:rsidRDefault="00F26302" w:rsidP="006A06EF">
      <w:pPr>
        <w:tabs>
          <w:tab w:val="right" w:pos="3319"/>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locks or bridges,</w:t>
      </w:r>
    </w:p>
    <w:p w14:paraId="07ED6FAD" w14:textId="77777777" w:rsidR="00F26302" w:rsidRPr="00F17C34" w:rsidRDefault="00F26302" w:rsidP="006A06EF">
      <w:pPr>
        <w:tabs>
          <w:tab w:val="right" w:pos="7879"/>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 xml:space="preserve">meteorological conditions (prevailing winds, fog, ice conditions, </w:t>
      </w:r>
      <w:proofErr w:type="spellStart"/>
      <w:r w:rsidRPr="00F17C34">
        <w:rPr>
          <w:rFonts w:cstheme="minorHAnsi"/>
          <w:color w:val="000000"/>
          <w:sz w:val="20"/>
          <w:lang w:val="en-US"/>
        </w:rPr>
        <w:t>etc</w:t>
      </w:r>
      <w:proofErr w:type="spellEnd"/>
      <w:r w:rsidRPr="00F17C34">
        <w:rPr>
          <w:rFonts w:cstheme="minorHAnsi"/>
          <w:color w:val="000000"/>
          <w:sz w:val="20"/>
          <w:lang w:val="en-US"/>
        </w:rPr>
        <w:t>),</w:t>
      </w:r>
    </w:p>
    <w:p w14:paraId="3AE1FA11" w14:textId="77777777" w:rsidR="00F26302" w:rsidRPr="00F17C34" w:rsidRDefault="00F26302" w:rsidP="006A06EF">
      <w:pPr>
        <w:tabs>
          <w:tab w:val="right" w:pos="4361"/>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tidal conditions and currents</w:t>
      </w:r>
    </w:p>
    <w:p w14:paraId="0A433D30" w14:textId="77777777" w:rsidR="00F26302" w:rsidRPr="00F17C34" w:rsidRDefault="00F26302" w:rsidP="006A06EF">
      <w:pPr>
        <w:tabs>
          <w:tab w:val="right" w:pos="4390"/>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 xml:space="preserve">hydrological </w:t>
      </w:r>
      <w:proofErr w:type="gramStart"/>
      <w:r w:rsidRPr="00F17C34">
        <w:rPr>
          <w:rFonts w:cstheme="minorHAnsi"/>
          <w:color w:val="000000"/>
          <w:sz w:val="20"/>
          <w:lang w:val="en-US"/>
        </w:rPr>
        <w:t>conditions ,</w:t>
      </w:r>
      <w:proofErr w:type="gramEnd"/>
      <w:r w:rsidRPr="00F17C34">
        <w:rPr>
          <w:rFonts w:cstheme="minorHAnsi"/>
          <w:color w:val="000000"/>
          <w:sz w:val="20"/>
          <w:lang w:val="en-US"/>
        </w:rPr>
        <w:t xml:space="preserve"> and</w:t>
      </w:r>
    </w:p>
    <w:p w14:paraId="508F1A33" w14:textId="77777777" w:rsidR="00F26302" w:rsidRPr="00F17C34" w:rsidRDefault="00F26302" w:rsidP="006A06EF">
      <w:pPr>
        <w:tabs>
          <w:tab w:val="right" w:pos="4534"/>
        </w:tabs>
        <w:spacing w:before="120" w:after="120" w:line="240" w:lineRule="auto"/>
        <w:ind w:left="1296"/>
        <w:rPr>
          <w:rFonts w:cstheme="minorHAnsi"/>
          <w:color w:val="000000"/>
          <w:sz w:val="20"/>
        </w:rPr>
      </w:pPr>
      <w:r w:rsidRPr="00F17C34">
        <w:rPr>
          <w:rFonts w:cstheme="minorHAnsi"/>
          <w:color w:val="000000"/>
          <w:sz w:val="20"/>
          <w:lang w:val="en-US"/>
        </w:rPr>
        <w:t>-</w:t>
      </w:r>
      <w:r w:rsidRPr="00F17C34">
        <w:rPr>
          <w:rFonts w:cstheme="minorHAnsi"/>
          <w:color w:val="000000"/>
          <w:sz w:val="20"/>
          <w:lang w:val="en-US"/>
        </w:rPr>
        <w:tab/>
        <w:t>state of hydrographic surveys.</w:t>
      </w:r>
    </w:p>
    <w:p w14:paraId="1CED0679" w14:textId="35C7606E" w:rsidR="00F26302" w:rsidRDefault="00F26302" w:rsidP="00311782">
      <w:pPr>
        <w:pStyle w:val="Heading4"/>
        <w:numPr>
          <w:ilvl w:val="4"/>
          <w:numId w:val="15"/>
        </w:numPr>
        <w:rPr>
          <w:spacing w:val="-6"/>
        </w:rPr>
      </w:pPr>
      <w:r>
        <w:rPr>
          <w:lang w:val="en-US"/>
        </w:rPr>
        <w:t>Protection of the marine environment.</w:t>
      </w:r>
    </w:p>
    <w:p w14:paraId="4C1E11AB" w14:textId="77777777" w:rsidR="00F26302" w:rsidRPr="00F17C34" w:rsidRDefault="00F26302" w:rsidP="006A06EF">
      <w:pPr>
        <w:spacing w:before="120" w:after="120" w:line="240" w:lineRule="auto"/>
        <w:ind w:left="144" w:right="144"/>
        <w:rPr>
          <w:rFonts w:cstheme="minorHAnsi"/>
          <w:color w:val="000000"/>
          <w:spacing w:val="-1"/>
        </w:rPr>
      </w:pPr>
      <w:r w:rsidRPr="00F17C34">
        <w:rPr>
          <w:rFonts w:cstheme="minorHAnsi"/>
          <w:color w:val="000000"/>
          <w:spacing w:val="-1"/>
          <w:sz w:val="22"/>
          <w:lang w:val="en-US"/>
        </w:rPr>
        <w:t xml:space="preserve">When considering protection of the marine environment many elements should be addressed, </w:t>
      </w:r>
      <w:r w:rsidRPr="00F17C34">
        <w:rPr>
          <w:rFonts w:cstheme="minorHAnsi"/>
          <w:color w:val="000000"/>
          <w:sz w:val="22"/>
          <w:lang w:val="en-US"/>
        </w:rPr>
        <w:t>including:</w:t>
      </w:r>
    </w:p>
    <w:p w14:paraId="52F789EF" w14:textId="77777777" w:rsidR="00F17C34" w:rsidRDefault="00F17C34" w:rsidP="006A06EF">
      <w:pPr>
        <w:tabs>
          <w:tab w:val="right" w:pos="9521"/>
        </w:tabs>
        <w:spacing w:after="120" w:line="240" w:lineRule="auto"/>
        <w:rPr>
          <w:rFonts w:cstheme="minorHAnsi"/>
          <w:color w:val="000000"/>
          <w:spacing w:val="3"/>
          <w:lang w:val="en-US"/>
        </w:rPr>
      </w:pPr>
    </w:p>
    <w:p w14:paraId="5501C940" w14:textId="578F3C00" w:rsidR="00F26302" w:rsidRPr="00F17C34" w:rsidRDefault="00F26302" w:rsidP="00DC4879">
      <w:pPr>
        <w:pStyle w:val="ListParagraph"/>
        <w:numPr>
          <w:ilvl w:val="0"/>
          <w:numId w:val="37"/>
        </w:numPr>
        <w:tabs>
          <w:tab w:val="right" w:pos="9521"/>
        </w:tabs>
        <w:spacing w:after="120" w:line="240" w:lineRule="auto"/>
        <w:ind w:left="357" w:hanging="357"/>
        <w:contextualSpacing w:val="0"/>
        <w:rPr>
          <w:rFonts w:cstheme="minorHAnsi"/>
          <w:color w:val="000000"/>
          <w:spacing w:val="3"/>
        </w:rPr>
      </w:pPr>
      <w:r w:rsidRPr="00F17C34">
        <w:rPr>
          <w:rFonts w:cstheme="minorHAnsi"/>
          <w:color w:val="000000"/>
          <w:spacing w:val="3"/>
          <w:lang w:val="en-US"/>
        </w:rPr>
        <w:t>Whether the area concerned or part of it is a formally declared ’Particular Sensitive Sea</w:t>
      </w:r>
      <w:r w:rsidR="00F17C34" w:rsidRPr="00F17C34">
        <w:rPr>
          <w:rFonts w:cstheme="minorHAnsi"/>
          <w:color w:val="000000"/>
          <w:spacing w:val="3"/>
          <w:lang w:val="en-US"/>
        </w:rPr>
        <w:t xml:space="preserve"> </w:t>
      </w:r>
      <w:r w:rsidRPr="00F17C34">
        <w:rPr>
          <w:rFonts w:cstheme="minorHAnsi"/>
          <w:color w:val="000000"/>
          <w:spacing w:val="3"/>
          <w:lang w:val="en-US"/>
        </w:rPr>
        <w:t xml:space="preserve">Area’ based on IMO Res. A.720(17), as amended, or whether there are any sensitive </w:t>
      </w:r>
      <w:r w:rsidRPr="00F17C34">
        <w:rPr>
          <w:rFonts w:cstheme="minorHAnsi"/>
          <w:color w:val="000000"/>
          <w:spacing w:val="7"/>
          <w:lang w:val="en-US"/>
        </w:rPr>
        <w:t xml:space="preserve">areas in the proximity which may be affected by pollutants as a result of shipping </w:t>
      </w:r>
      <w:r w:rsidRPr="00F17C34">
        <w:rPr>
          <w:rFonts w:cstheme="minorHAnsi"/>
          <w:color w:val="000000"/>
          <w:lang w:val="en-US"/>
        </w:rPr>
        <w:t>accidents;</w:t>
      </w:r>
    </w:p>
    <w:p w14:paraId="40928B4B" w14:textId="64E3F896" w:rsidR="00F26302" w:rsidRPr="00F17C34" w:rsidRDefault="00F26302" w:rsidP="00DC4879">
      <w:pPr>
        <w:pStyle w:val="ListParagraph"/>
        <w:numPr>
          <w:ilvl w:val="0"/>
          <w:numId w:val="37"/>
        </w:numPr>
        <w:tabs>
          <w:tab w:val="right" w:pos="6535"/>
        </w:tabs>
        <w:spacing w:after="120" w:line="240" w:lineRule="auto"/>
        <w:ind w:left="357" w:hanging="357"/>
        <w:contextualSpacing w:val="0"/>
        <w:rPr>
          <w:rFonts w:cstheme="minorHAnsi"/>
          <w:color w:val="000000"/>
        </w:rPr>
      </w:pPr>
      <w:r w:rsidRPr="00F17C34">
        <w:rPr>
          <w:rFonts w:cstheme="minorHAnsi"/>
          <w:color w:val="000000"/>
          <w:lang w:val="en-US"/>
        </w:rPr>
        <w:t>Whether any fishing grounds and/or fish farms are involved;</w:t>
      </w:r>
    </w:p>
    <w:p w14:paraId="20024EFE" w14:textId="0D04FD9B" w:rsidR="00F26302" w:rsidRPr="00F17C34" w:rsidRDefault="00F26302" w:rsidP="00DC4879">
      <w:pPr>
        <w:pStyle w:val="ListParagraph"/>
        <w:numPr>
          <w:ilvl w:val="0"/>
          <w:numId w:val="37"/>
        </w:numPr>
        <w:tabs>
          <w:tab w:val="right" w:pos="6535"/>
        </w:tabs>
        <w:spacing w:after="120" w:line="240" w:lineRule="auto"/>
        <w:ind w:left="357" w:hanging="357"/>
        <w:contextualSpacing w:val="0"/>
        <w:rPr>
          <w:rFonts w:cstheme="minorHAnsi"/>
          <w:color w:val="000000"/>
          <w:spacing w:val="7"/>
        </w:rPr>
      </w:pPr>
      <w:r w:rsidRPr="00F17C34">
        <w:rPr>
          <w:rFonts w:cstheme="minorHAnsi"/>
          <w:color w:val="000000"/>
          <w:spacing w:val="5"/>
          <w:lang w:val="en-US"/>
        </w:rPr>
        <w:t>Any other formal protection of the area based on either international, national or local</w:t>
      </w:r>
      <w:r w:rsidR="006A06EF" w:rsidRPr="00F17C34">
        <w:rPr>
          <w:rFonts w:cstheme="minorHAnsi"/>
          <w:color w:val="000000"/>
          <w:spacing w:val="5"/>
          <w:lang w:val="en-US"/>
        </w:rPr>
        <w:t xml:space="preserve"> </w:t>
      </w:r>
      <w:r w:rsidRPr="00F17C34">
        <w:rPr>
          <w:rFonts w:cstheme="minorHAnsi"/>
          <w:color w:val="000000"/>
          <w:spacing w:val="7"/>
          <w:lang w:val="en-US"/>
        </w:rPr>
        <w:t xml:space="preserve">rules and regulations e.g. whether the area is classified as a ’special area’ under </w:t>
      </w:r>
      <w:r w:rsidRPr="00F17C34">
        <w:rPr>
          <w:rFonts w:cstheme="minorHAnsi"/>
          <w:color w:val="000000"/>
          <w:lang w:val="en-US"/>
        </w:rPr>
        <w:t>MARPOL Annex 1;</w:t>
      </w:r>
    </w:p>
    <w:p w14:paraId="0F980DE7" w14:textId="2738B59E" w:rsidR="00F26302" w:rsidRPr="00F17C34" w:rsidRDefault="00F26302" w:rsidP="00DC4879">
      <w:pPr>
        <w:pStyle w:val="ListParagraph"/>
        <w:numPr>
          <w:ilvl w:val="0"/>
          <w:numId w:val="37"/>
        </w:numPr>
        <w:tabs>
          <w:tab w:val="right" w:pos="9521"/>
        </w:tabs>
        <w:spacing w:after="120" w:line="240" w:lineRule="auto"/>
        <w:ind w:left="357" w:hanging="357"/>
        <w:contextualSpacing w:val="0"/>
        <w:rPr>
          <w:rFonts w:cstheme="minorHAnsi"/>
          <w:color w:val="000000"/>
          <w:spacing w:val="4"/>
        </w:rPr>
      </w:pPr>
      <w:r w:rsidRPr="00F17C34">
        <w:rPr>
          <w:rFonts w:cstheme="minorHAnsi"/>
          <w:color w:val="000000"/>
          <w:spacing w:val="1"/>
          <w:lang w:val="en-US"/>
        </w:rPr>
        <w:t>Any records available on marine pollution caused by shipping accidents, and the resulting</w:t>
      </w:r>
      <w:r w:rsidR="006A06EF" w:rsidRPr="00F17C34">
        <w:rPr>
          <w:rFonts w:cstheme="minorHAnsi"/>
          <w:color w:val="000000"/>
          <w:spacing w:val="1"/>
          <w:lang w:val="en-US"/>
        </w:rPr>
        <w:t xml:space="preserve"> </w:t>
      </w:r>
      <w:r w:rsidRPr="00F17C34">
        <w:rPr>
          <w:rFonts w:cstheme="minorHAnsi"/>
          <w:color w:val="000000"/>
          <w:spacing w:val="4"/>
          <w:lang w:val="en-US"/>
        </w:rPr>
        <w:t xml:space="preserve">damage to the economy and the environment in terms of clean-up costs, effects on </w:t>
      </w:r>
      <w:r w:rsidRPr="00F17C34">
        <w:rPr>
          <w:rFonts w:cstheme="minorHAnsi"/>
          <w:color w:val="000000"/>
          <w:lang w:val="en-US"/>
        </w:rPr>
        <w:t>wildlife, fish stocks and tourism;</w:t>
      </w:r>
    </w:p>
    <w:p w14:paraId="37F6AC34" w14:textId="4AACE941" w:rsidR="00F26302" w:rsidRPr="00F17C34" w:rsidRDefault="00F26302" w:rsidP="00DC4879">
      <w:pPr>
        <w:pStyle w:val="ListParagraph"/>
        <w:numPr>
          <w:ilvl w:val="0"/>
          <w:numId w:val="37"/>
        </w:numPr>
        <w:tabs>
          <w:tab w:val="right" w:pos="9521"/>
        </w:tabs>
        <w:spacing w:after="120" w:line="240" w:lineRule="auto"/>
        <w:ind w:left="357" w:hanging="357"/>
        <w:contextualSpacing w:val="0"/>
        <w:rPr>
          <w:rFonts w:cstheme="minorHAnsi"/>
          <w:color w:val="000000"/>
        </w:rPr>
      </w:pPr>
      <w:r w:rsidRPr="00F17C34">
        <w:rPr>
          <w:rFonts w:cstheme="minorHAnsi"/>
          <w:color w:val="000000"/>
          <w:spacing w:val="14"/>
          <w:lang w:val="en-US"/>
        </w:rPr>
        <w:t>Whether there is an established national policy on the protection of the marine</w:t>
      </w:r>
      <w:r w:rsidR="006A06EF" w:rsidRPr="00F17C34">
        <w:rPr>
          <w:rFonts w:cstheme="minorHAnsi"/>
          <w:color w:val="000000"/>
          <w:spacing w:val="14"/>
          <w:lang w:val="en-US"/>
        </w:rPr>
        <w:t xml:space="preserve"> </w:t>
      </w:r>
      <w:r w:rsidRPr="00F17C34">
        <w:rPr>
          <w:rFonts w:cstheme="minorHAnsi"/>
          <w:color w:val="000000"/>
          <w:lang w:val="en-US"/>
        </w:rPr>
        <w:t>environment and any criteria set regarding pollution;</w:t>
      </w:r>
    </w:p>
    <w:p w14:paraId="637B79AC" w14:textId="7895019F" w:rsidR="00F26302" w:rsidRPr="00F17C34" w:rsidRDefault="00F26302" w:rsidP="00DC4879">
      <w:pPr>
        <w:pStyle w:val="ListParagraph"/>
        <w:numPr>
          <w:ilvl w:val="0"/>
          <w:numId w:val="37"/>
        </w:numPr>
        <w:tabs>
          <w:tab w:val="right" w:pos="9521"/>
        </w:tabs>
        <w:spacing w:after="120" w:line="240" w:lineRule="auto"/>
        <w:ind w:left="357" w:hanging="357"/>
        <w:contextualSpacing w:val="0"/>
        <w:rPr>
          <w:rFonts w:cstheme="minorHAnsi"/>
          <w:color w:val="000000"/>
        </w:rPr>
      </w:pPr>
      <w:r w:rsidRPr="00F17C34">
        <w:rPr>
          <w:rFonts w:cstheme="minorHAnsi"/>
          <w:color w:val="000000"/>
          <w:lang w:val="en-US"/>
        </w:rPr>
        <w:t>The views of the general public on the environmental issue and the marine environment in</w:t>
      </w:r>
      <w:r w:rsidR="006A06EF" w:rsidRPr="00F17C34">
        <w:rPr>
          <w:rFonts w:cstheme="minorHAnsi"/>
          <w:color w:val="000000"/>
          <w:lang w:val="en-US"/>
        </w:rPr>
        <w:t xml:space="preserve"> </w:t>
      </w:r>
      <w:r w:rsidRPr="00F17C34">
        <w:rPr>
          <w:rFonts w:cstheme="minorHAnsi"/>
          <w:color w:val="000000"/>
          <w:lang w:val="en-US"/>
        </w:rPr>
        <w:t>particular;</w:t>
      </w:r>
    </w:p>
    <w:p w14:paraId="12F7B073" w14:textId="08745A43" w:rsidR="00F26302" w:rsidRPr="00F17C34" w:rsidRDefault="00F26302" w:rsidP="00DC4879">
      <w:pPr>
        <w:pStyle w:val="ListParagraph"/>
        <w:numPr>
          <w:ilvl w:val="0"/>
          <w:numId w:val="37"/>
        </w:numPr>
        <w:tabs>
          <w:tab w:val="right" w:pos="9257"/>
        </w:tabs>
        <w:spacing w:after="120" w:line="240" w:lineRule="auto"/>
        <w:ind w:left="357" w:hanging="357"/>
        <w:contextualSpacing w:val="0"/>
        <w:rPr>
          <w:rFonts w:cstheme="minorHAnsi"/>
          <w:color w:val="000000"/>
        </w:rPr>
      </w:pPr>
      <w:r w:rsidRPr="00F17C34">
        <w:rPr>
          <w:rFonts w:cstheme="minorHAnsi"/>
          <w:color w:val="000000"/>
          <w:lang w:val="en-US"/>
        </w:rPr>
        <w:t xml:space="preserve">The availability of an emergency response </w:t>
      </w:r>
      <w:proofErr w:type="spellStart"/>
      <w:r w:rsidRPr="00F17C34">
        <w:rPr>
          <w:rFonts w:cstheme="minorHAnsi"/>
          <w:color w:val="000000"/>
          <w:lang w:val="en-US"/>
        </w:rPr>
        <w:t>organisation</w:t>
      </w:r>
      <w:proofErr w:type="spellEnd"/>
      <w:r w:rsidRPr="00F17C34">
        <w:rPr>
          <w:rFonts w:cstheme="minorHAnsi"/>
          <w:color w:val="000000"/>
          <w:lang w:val="en-US"/>
        </w:rPr>
        <w:t xml:space="preserve"> to respond to a marine incident.</w:t>
      </w:r>
    </w:p>
    <w:p w14:paraId="168E7B8C" w14:textId="77777777" w:rsidR="00311782" w:rsidRPr="00F17C34" w:rsidRDefault="00311782" w:rsidP="006A06EF">
      <w:pPr>
        <w:tabs>
          <w:tab w:val="right" w:pos="5945"/>
        </w:tabs>
        <w:spacing w:before="120" w:after="120" w:line="240" w:lineRule="auto"/>
        <w:ind w:left="144"/>
        <w:rPr>
          <w:rFonts w:cstheme="minorHAnsi"/>
          <w:color w:val="000000"/>
          <w:spacing w:val="-6"/>
          <w:sz w:val="22"/>
          <w:lang w:val="en-US"/>
        </w:rPr>
      </w:pPr>
    </w:p>
    <w:p w14:paraId="4338F402" w14:textId="32E1ABF4" w:rsidR="00F26302" w:rsidRDefault="00F26302" w:rsidP="00311782">
      <w:pPr>
        <w:pStyle w:val="Heading4"/>
        <w:numPr>
          <w:ilvl w:val="4"/>
          <w:numId w:val="15"/>
        </w:numPr>
        <w:rPr>
          <w:spacing w:val="-6"/>
        </w:rPr>
      </w:pPr>
      <w:r>
        <w:rPr>
          <w:lang w:val="en-US"/>
        </w:rPr>
        <w:lastRenderedPageBreak/>
        <w:t>Security and protection of the surrounding area.</w:t>
      </w:r>
    </w:p>
    <w:p w14:paraId="7AF5CE75" w14:textId="77777777" w:rsidR="00F26302" w:rsidRPr="00F17C34" w:rsidRDefault="00F26302" w:rsidP="00F26302">
      <w:pPr>
        <w:spacing w:before="108"/>
        <w:ind w:left="144" w:right="144"/>
        <w:rPr>
          <w:rFonts w:cstheme="minorHAnsi"/>
          <w:color w:val="000000"/>
          <w:spacing w:val="1"/>
        </w:rPr>
      </w:pPr>
      <w:r w:rsidRPr="00F17C34">
        <w:rPr>
          <w:rFonts w:cstheme="minorHAnsi"/>
          <w:color w:val="000000"/>
          <w:spacing w:val="1"/>
          <w:sz w:val="22"/>
          <w:lang w:val="en-US"/>
        </w:rPr>
        <w:t xml:space="preserve">When considering security and protection of the surrounding area, the following elements may </w:t>
      </w:r>
      <w:r w:rsidRPr="00F17C34">
        <w:rPr>
          <w:rFonts w:cstheme="minorHAnsi"/>
          <w:color w:val="000000"/>
          <w:sz w:val="22"/>
          <w:lang w:val="en-US"/>
        </w:rPr>
        <w:t>be considered:</w:t>
      </w:r>
    </w:p>
    <w:p w14:paraId="42FE679F" w14:textId="6A28F434" w:rsidR="00F26302" w:rsidRPr="00F17C34" w:rsidRDefault="00F26302" w:rsidP="00DC4879">
      <w:pPr>
        <w:pStyle w:val="ListParagraph"/>
        <w:numPr>
          <w:ilvl w:val="0"/>
          <w:numId w:val="38"/>
        </w:numPr>
        <w:tabs>
          <w:tab w:val="right" w:pos="4874"/>
        </w:tabs>
        <w:spacing w:before="144"/>
        <w:rPr>
          <w:rFonts w:cstheme="minorHAnsi"/>
          <w:color w:val="000000"/>
        </w:rPr>
      </w:pPr>
      <w:r w:rsidRPr="00F17C34">
        <w:rPr>
          <w:rFonts w:cstheme="minorHAnsi"/>
          <w:color w:val="000000"/>
          <w:lang w:val="en-US"/>
        </w:rPr>
        <w:t>Protection of human life and infrastructure;</w:t>
      </w:r>
    </w:p>
    <w:p w14:paraId="304482B8" w14:textId="762EE5CD" w:rsidR="00F26302" w:rsidRPr="00F17C34" w:rsidRDefault="00F26302" w:rsidP="00DC4879">
      <w:pPr>
        <w:pStyle w:val="ListParagraph"/>
        <w:numPr>
          <w:ilvl w:val="0"/>
          <w:numId w:val="38"/>
        </w:numPr>
        <w:tabs>
          <w:tab w:val="right" w:pos="9526"/>
        </w:tabs>
        <w:spacing w:before="108"/>
        <w:ind w:right="144"/>
        <w:rPr>
          <w:rFonts w:asciiTheme="minorHAnsi" w:hAnsiTheme="minorHAnsi" w:cstheme="minorHAnsi"/>
          <w:color w:val="000000"/>
        </w:rPr>
      </w:pPr>
      <w:r w:rsidRPr="00F17C34">
        <w:rPr>
          <w:rFonts w:cstheme="minorHAnsi"/>
          <w:color w:val="000000"/>
          <w:spacing w:val="5"/>
          <w:lang w:val="en-US"/>
        </w:rPr>
        <w:t>Data available on damage to the surrounding area (including loss of human life), as a</w:t>
      </w:r>
      <w:r w:rsidR="00F17C34" w:rsidRPr="00F17C34">
        <w:rPr>
          <w:rFonts w:cstheme="minorHAnsi"/>
          <w:color w:val="000000"/>
          <w:spacing w:val="5"/>
          <w:lang w:val="en-US"/>
        </w:rPr>
        <w:t xml:space="preserve"> </w:t>
      </w:r>
      <w:r w:rsidRPr="00F17C34">
        <w:rPr>
          <w:rFonts w:asciiTheme="minorHAnsi" w:hAnsiTheme="minorHAnsi" w:cstheme="minorHAnsi"/>
          <w:color w:val="000000"/>
          <w:lang w:val="en-US"/>
        </w:rPr>
        <w:t>result of maritime accidents or incidents in the area concerned. The consequential costs should be quantified;</w:t>
      </w:r>
    </w:p>
    <w:p w14:paraId="6E9730C8" w14:textId="458940D6" w:rsidR="00F26302" w:rsidRPr="00F17C34" w:rsidRDefault="00F26302" w:rsidP="00DC4879">
      <w:pPr>
        <w:pStyle w:val="ListParagraph"/>
        <w:numPr>
          <w:ilvl w:val="0"/>
          <w:numId w:val="38"/>
        </w:numPr>
        <w:tabs>
          <w:tab w:val="right" w:pos="9521"/>
        </w:tabs>
        <w:spacing w:before="108"/>
        <w:rPr>
          <w:rFonts w:cstheme="minorHAnsi"/>
          <w:color w:val="000000"/>
        </w:rPr>
      </w:pPr>
      <w:r w:rsidRPr="00F17C34">
        <w:rPr>
          <w:rFonts w:cstheme="minorHAnsi"/>
          <w:color w:val="000000"/>
          <w:spacing w:val="6"/>
          <w:lang w:val="en-US"/>
        </w:rPr>
        <w:t>The importance of the protection of the surrounding area along the lines as set out in</w:t>
      </w:r>
      <w:r w:rsidR="00F17C34" w:rsidRPr="00F17C34">
        <w:rPr>
          <w:rFonts w:cstheme="minorHAnsi"/>
          <w:color w:val="000000"/>
          <w:spacing w:val="6"/>
          <w:lang w:val="en-US"/>
        </w:rPr>
        <w:t xml:space="preserve"> </w:t>
      </w:r>
      <w:r w:rsidRPr="00F17C34">
        <w:rPr>
          <w:rFonts w:cstheme="minorHAnsi"/>
          <w:color w:val="000000"/>
          <w:lang w:val="en-US"/>
        </w:rPr>
        <w:t>paragraph 2.1.8.</w:t>
      </w:r>
    </w:p>
    <w:p w14:paraId="3937572D" w14:textId="62087BAD" w:rsidR="00F26302" w:rsidRDefault="00F26302" w:rsidP="00311782">
      <w:pPr>
        <w:pStyle w:val="Heading4"/>
        <w:numPr>
          <w:ilvl w:val="4"/>
          <w:numId w:val="15"/>
        </w:numPr>
        <w:rPr>
          <w:spacing w:val="-4"/>
        </w:rPr>
      </w:pPr>
      <w:r>
        <w:rPr>
          <w:lang w:val="en-US"/>
        </w:rPr>
        <w:t>Traffic management tools</w:t>
      </w:r>
    </w:p>
    <w:p w14:paraId="1B183031" w14:textId="77777777" w:rsidR="00F26302" w:rsidRPr="00F17C34" w:rsidRDefault="00F26302" w:rsidP="00F17C34">
      <w:pPr>
        <w:spacing w:before="120" w:after="120" w:line="240" w:lineRule="auto"/>
        <w:ind w:left="144" w:right="144"/>
        <w:jc w:val="both"/>
        <w:rPr>
          <w:rFonts w:cstheme="minorHAnsi"/>
          <w:color w:val="000000"/>
          <w:spacing w:val="-2"/>
        </w:rPr>
      </w:pPr>
      <w:r w:rsidRPr="00F17C34">
        <w:rPr>
          <w:rFonts w:cstheme="minorHAnsi"/>
          <w:color w:val="000000"/>
          <w:spacing w:val="-2"/>
          <w:sz w:val="22"/>
          <w:lang w:val="en-US"/>
        </w:rPr>
        <w:t xml:space="preserve">The availability and limitations of all traffic management tools including data and information as </w:t>
      </w:r>
      <w:r w:rsidRPr="00F17C34">
        <w:rPr>
          <w:rFonts w:cstheme="minorHAnsi"/>
          <w:color w:val="000000"/>
          <w:spacing w:val="2"/>
          <w:sz w:val="22"/>
          <w:lang w:val="en-US"/>
        </w:rPr>
        <w:t xml:space="preserve">indicated below. The functioning of these tools should be thoroughly addressed in relation to </w:t>
      </w:r>
      <w:r w:rsidRPr="00F17C34">
        <w:rPr>
          <w:rFonts w:cstheme="minorHAnsi"/>
          <w:color w:val="000000"/>
          <w:spacing w:val="1"/>
          <w:sz w:val="22"/>
          <w:lang w:val="en-US"/>
        </w:rPr>
        <w:t xml:space="preserve">each other and their effectiveness in addressing the possible problems with the traffic described </w:t>
      </w:r>
      <w:r w:rsidRPr="00F17C34">
        <w:rPr>
          <w:rFonts w:cstheme="minorHAnsi"/>
          <w:color w:val="000000"/>
          <w:sz w:val="22"/>
          <w:lang w:val="en-US"/>
        </w:rPr>
        <w:t>in section 2.1.2.3.</w:t>
      </w:r>
    </w:p>
    <w:p w14:paraId="09FD8F49" w14:textId="77777777" w:rsidR="00F26302" w:rsidRPr="00F17C34" w:rsidRDefault="00F26302" w:rsidP="00DC4879">
      <w:pPr>
        <w:numPr>
          <w:ilvl w:val="0"/>
          <w:numId w:val="34"/>
        </w:numPr>
        <w:tabs>
          <w:tab w:val="clear" w:pos="648"/>
          <w:tab w:val="decimal" w:pos="1368"/>
        </w:tabs>
        <w:spacing w:before="120" w:after="120" w:line="240" w:lineRule="auto"/>
        <w:rPr>
          <w:rFonts w:cstheme="minorHAnsi"/>
          <w:color w:val="000000"/>
        </w:rPr>
      </w:pPr>
      <w:r w:rsidRPr="00F17C34">
        <w:rPr>
          <w:rFonts w:cstheme="minorHAnsi"/>
          <w:color w:val="000000"/>
          <w:sz w:val="22"/>
          <w:lang w:val="en-US"/>
        </w:rPr>
        <w:t xml:space="preserve">national or IMO-adopted ships’ </w:t>
      </w:r>
      <w:proofErr w:type="spellStart"/>
      <w:r w:rsidRPr="00F17C34">
        <w:rPr>
          <w:rFonts w:cstheme="minorHAnsi"/>
          <w:color w:val="000000"/>
          <w:sz w:val="22"/>
          <w:lang w:val="en-US"/>
        </w:rPr>
        <w:t>routeing</w:t>
      </w:r>
      <w:proofErr w:type="spellEnd"/>
      <w:r w:rsidRPr="00F17C34">
        <w:rPr>
          <w:rFonts w:cstheme="minorHAnsi"/>
          <w:color w:val="000000"/>
          <w:sz w:val="22"/>
          <w:lang w:val="en-US"/>
        </w:rPr>
        <w:t xml:space="preserve"> measures;</w:t>
      </w:r>
    </w:p>
    <w:p w14:paraId="5F6EA1EF" w14:textId="77777777" w:rsidR="00F26302" w:rsidRPr="00F17C34" w:rsidRDefault="00F26302" w:rsidP="00DC4879">
      <w:pPr>
        <w:numPr>
          <w:ilvl w:val="0"/>
          <w:numId w:val="34"/>
        </w:numPr>
        <w:tabs>
          <w:tab w:val="clear" w:pos="648"/>
          <w:tab w:val="decimal" w:pos="1368"/>
        </w:tabs>
        <w:spacing w:before="120" w:after="120" w:line="240" w:lineRule="auto"/>
        <w:rPr>
          <w:rFonts w:cstheme="minorHAnsi"/>
          <w:color w:val="000000"/>
        </w:rPr>
      </w:pPr>
      <w:r w:rsidRPr="00F17C34">
        <w:rPr>
          <w:rFonts w:cstheme="minorHAnsi"/>
          <w:color w:val="000000"/>
          <w:sz w:val="22"/>
          <w:lang w:val="en-US"/>
        </w:rPr>
        <w:t>conventional aids to navigation;</w:t>
      </w:r>
    </w:p>
    <w:p w14:paraId="3247336E" w14:textId="77777777" w:rsidR="00F26302" w:rsidRPr="00F17C34" w:rsidRDefault="00F26302" w:rsidP="00DC4879">
      <w:pPr>
        <w:numPr>
          <w:ilvl w:val="0"/>
          <w:numId w:val="34"/>
        </w:numPr>
        <w:tabs>
          <w:tab w:val="clear" w:pos="648"/>
          <w:tab w:val="decimal" w:pos="1368"/>
        </w:tabs>
        <w:spacing w:before="120" w:after="120" w:line="240" w:lineRule="auto"/>
        <w:rPr>
          <w:rFonts w:cstheme="minorHAnsi"/>
          <w:color w:val="000000"/>
        </w:rPr>
      </w:pPr>
      <w:r w:rsidRPr="00F17C34">
        <w:rPr>
          <w:rFonts w:cstheme="minorHAnsi"/>
          <w:color w:val="000000"/>
          <w:sz w:val="22"/>
          <w:lang w:val="en-US"/>
        </w:rPr>
        <w:t>Global Navigation Satellite System;</w:t>
      </w:r>
    </w:p>
    <w:p w14:paraId="6300242F" w14:textId="64F826F7" w:rsidR="00F26302" w:rsidRPr="00F17C34" w:rsidRDefault="00F26302" w:rsidP="00DC4879">
      <w:pPr>
        <w:numPr>
          <w:ilvl w:val="0"/>
          <w:numId w:val="34"/>
        </w:numPr>
        <w:tabs>
          <w:tab w:val="clear" w:pos="648"/>
          <w:tab w:val="decimal" w:pos="1368"/>
        </w:tabs>
        <w:spacing w:before="120" w:after="120" w:line="240" w:lineRule="auto"/>
        <w:rPr>
          <w:rFonts w:cstheme="minorHAnsi"/>
          <w:color w:val="000000"/>
        </w:rPr>
      </w:pPr>
      <w:r w:rsidRPr="00F17C34">
        <w:rPr>
          <w:rFonts w:cstheme="minorHAnsi"/>
          <w:color w:val="000000"/>
          <w:sz w:val="22"/>
          <w:lang w:val="en-US"/>
        </w:rPr>
        <w:t>number, size and location of anchorages;</w:t>
      </w:r>
    </w:p>
    <w:p w14:paraId="177901E8" w14:textId="77777777" w:rsidR="00F26302" w:rsidRPr="00F17C34" w:rsidRDefault="00F26302" w:rsidP="00DC4879">
      <w:pPr>
        <w:numPr>
          <w:ilvl w:val="0"/>
          <w:numId w:val="34"/>
        </w:numPr>
        <w:tabs>
          <w:tab w:val="clear" w:pos="648"/>
          <w:tab w:val="decimal" w:pos="1368"/>
        </w:tabs>
        <w:spacing w:before="120" w:after="120" w:line="240" w:lineRule="auto"/>
        <w:rPr>
          <w:rFonts w:cstheme="minorHAnsi"/>
          <w:color w:val="000000"/>
        </w:rPr>
      </w:pPr>
      <w:r w:rsidRPr="00F17C34">
        <w:rPr>
          <w:rFonts w:cstheme="minorHAnsi"/>
          <w:color w:val="000000"/>
          <w:sz w:val="22"/>
          <w:lang w:val="en-US"/>
        </w:rPr>
        <w:t>pilotage, including pilot boarding and landing locations;</w:t>
      </w:r>
    </w:p>
    <w:p w14:paraId="184AEB2A" w14:textId="77777777" w:rsidR="00F26302" w:rsidRPr="00F17C34" w:rsidRDefault="00F26302" w:rsidP="00DC4879">
      <w:pPr>
        <w:numPr>
          <w:ilvl w:val="0"/>
          <w:numId w:val="34"/>
        </w:numPr>
        <w:tabs>
          <w:tab w:val="clear" w:pos="648"/>
          <w:tab w:val="decimal" w:pos="1368"/>
        </w:tabs>
        <w:spacing w:before="120" w:after="120" w:line="240" w:lineRule="auto"/>
        <w:rPr>
          <w:rFonts w:cstheme="minorHAnsi"/>
          <w:color w:val="000000"/>
        </w:rPr>
      </w:pPr>
      <w:r w:rsidRPr="00F17C34">
        <w:rPr>
          <w:rFonts w:cstheme="minorHAnsi"/>
          <w:color w:val="000000"/>
          <w:sz w:val="22"/>
          <w:lang w:val="en-US"/>
        </w:rPr>
        <w:t>ship reporting systems;</w:t>
      </w:r>
    </w:p>
    <w:p w14:paraId="0D2C617C" w14:textId="77777777" w:rsidR="00F26302" w:rsidRPr="00F17C34" w:rsidRDefault="00F26302" w:rsidP="00DC4879">
      <w:pPr>
        <w:numPr>
          <w:ilvl w:val="0"/>
          <w:numId w:val="34"/>
        </w:numPr>
        <w:tabs>
          <w:tab w:val="clear" w:pos="648"/>
          <w:tab w:val="decimal" w:pos="1368"/>
        </w:tabs>
        <w:spacing w:before="120" w:after="120" w:line="240" w:lineRule="auto"/>
        <w:rPr>
          <w:rFonts w:cstheme="minorHAnsi"/>
          <w:color w:val="000000"/>
        </w:rPr>
      </w:pPr>
      <w:r w:rsidRPr="00F17C34">
        <w:rPr>
          <w:rFonts w:cstheme="minorHAnsi"/>
          <w:color w:val="000000"/>
          <w:sz w:val="22"/>
          <w:lang w:val="en-US"/>
        </w:rPr>
        <w:t>availability of tug assistance;</w:t>
      </w:r>
    </w:p>
    <w:p w14:paraId="7AA48080" w14:textId="77777777" w:rsidR="00F26302" w:rsidRPr="00F17C34" w:rsidRDefault="00F26302" w:rsidP="00DC4879">
      <w:pPr>
        <w:numPr>
          <w:ilvl w:val="0"/>
          <w:numId w:val="34"/>
        </w:numPr>
        <w:tabs>
          <w:tab w:val="clear" w:pos="648"/>
          <w:tab w:val="decimal" w:pos="1368"/>
        </w:tabs>
        <w:spacing w:before="120" w:after="120" w:line="240" w:lineRule="auto"/>
        <w:rPr>
          <w:rFonts w:cstheme="minorHAnsi"/>
          <w:color w:val="000000"/>
        </w:rPr>
      </w:pPr>
      <w:r w:rsidRPr="00F17C34">
        <w:rPr>
          <w:rFonts w:cstheme="minorHAnsi"/>
          <w:color w:val="000000"/>
          <w:sz w:val="22"/>
          <w:lang w:val="en-US"/>
        </w:rPr>
        <w:t>local navigation rules and recommendations in the area; and</w:t>
      </w:r>
    </w:p>
    <w:p w14:paraId="13E2A005" w14:textId="77777777" w:rsidR="00F26302" w:rsidRPr="00F17C34" w:rsidRDefault="00F26302" w:rsidP="00DC4879">
      <w:pPr>
        <w:numPr>
          <w:ilvl w:val="0"/>
          <w:numId w:val="34"/>
        </w:numPr>
        <w:tabs>
          <w:tab w:val="clear" w:pos="648"/>
          <w:tab w:val="decimal" w:pos="1368"/>
        </w:tabs>
        <w:spacing w:before="120" w:after="120" w:line="240" w:lineRule="auto"/>
        <w:rPr>
          <w:rFonts w:cstheme="minorHAnsi"/>
          <w:color w:val="000000"/>
        </w:rPr>
      </w:pPr>
      <w:r w:rsidRPr="00F17C34">
        <w:rPr>
          <w:rFonts w:cstheme="minorHAnsi"/>
          <w:color w:val="000000"/>
          <w:sz w:val="22"/>
          <w:lang w:val="en-US"/>
        </w:rPr>
        <w:t>any other tools.</w:t>
      </w:r>
    </w:p>
    <w:p w14:paraId="75BAD640" w14:textId="77777777" w:rsidR="00311782" w:rsidRDefault="00311782" w:rsidP="00F26302">
      <w:pPr>
        <w:tabs>
          <w:tab w:val="right" w:pos="3271"/>
        </w:tabs>
        <w:spacing w:before="108"/>
        <w:ind w:left="144"/>
        <w:rPr>
          <w:rFonts w:ascii="Arial" w:hAnsi="Arial"/>
          <w:color w:val="000000"/>
          <w:spacing w:val="-6"/>
          <w:sz w:val="22"/>
          <w:lang w:val="en-US"/>
        </w:rPr>
      </w:pPr>
    </w:p>
    <w:p w14:paraId="78219A7B" w14:textId="272FF446" w:rsidR="00F26302" w:rsidRDefault="00F26302" w:rsidP="00311782">
      <w:pPr>
        <w:pStyle w:val="Heading4"/>
        <w:numPr>
          <w:ilvl w:val="4"/>
          <w:numId w:val="15"/>
        </w:numPr>
        <w:rPr>
          <w:spacing w:val="-6"/>
        </w:rPr>
      </w:pPr>
      <w:r>
        <w:rPr>
          <w:lang w:val="en-US"/>
        </w:rPr>
        <w:t>Future development</w:t>
      </w:r>
    </w:p>
    <w:p w14:paraId="3C306981" w14:textId="77777777" w:rsidR="00F26302" w:rsidRPr="00590564" w:rsidRDefault="00F26302" w:rsidP="00F26302">
      <w:pPr>
        <w:spacing w:before="108"/>
        <w:ind w:left="144" w:right="144"/>
        <w:jc w:val="both"/>
        <w:rPr>
          <w:rFonts w:ascii="Calibri" w:hAnsi="Calibri" w:cs="Calibri"/>
          <w:color w:val="000000"/>
          <w:spacing w:val="-3"/>
        </w:rPr>
      </w:pPr>
      <w:r w:rsidRPr="00590564">
        <w:rPr>
          <w:rFonts w:ascii="Calibri" w:hAnsi="Calibri" w:cs="Calibri"/>
          <w:color w:val="000000"/>
          <w:spacing w:val="-3"/>
          <w:sz w:val="22"/>
          <w:lang w:val="en-US"/>
        </w:rPr>
        <w:t xml:space="preserve">Any foreseeable future trends in maritime traffic (such as an increase in local ferry traffic or the </w:t>
      </w:r>
      <w:r w:rsidRPr="00590564">
        <w:rPr>
          <w:rFonts w:ascii="Calibri" w:hAnsi="Calibri" w:cs="Calibri"/>
          <w:color w:val="000000"/>
          <w:sz w:val="22"/>
          <w:lang w:val="en-US"/>
        </w:rPr>
        <w:t xml:space="preserve">construction of a new bridge) which could have an impact on the previously defined problems, </w:t>
      </w:r>
      <w:r w:rsidRPr="00590564">
        <w:rPr>
          <w:rFonts w:ascii="Calibri" w:hAnsi="Calibri" w:cs="Calibri"/>
          <w:color w:val="000000"/>
          <w:spacing w:val="1"/>
          <w:sz w:val="22"/>
          <w:lang w:val="en-US"/>
        </w:rPr>
        <w:t xml:space="preserve">should be identified together with the number of vessels, types and sizes and cargoes carried, </w:t>
      </w:r>
      <w:r w:rsidRPr="00590564">
        <w:rPr>
          <w:rFonts w:ascii="Calibri" w:hAnsi="Calibri" w:cs="Calibri"/>
          <w:color w:val="000000"/>
          <w:spacing w:val="-1"/>
          <w:sz w:val="22"/>
          <w:lang w:val="en-US"/>
        </w:rPr>
        <w:t>and future developments in the area.</w:t>
      </w:r>
    </w:p>
    <w:p w14:paraId="284C476A" w14:textId="77777777" w:rsidR="00F26302" w:rsidRPr="00590564" w:rsidRDefault="00F26302" w:rsidP="00F26302">
      <w:pPr>
        <w:spacing w:before="72"/>
        <w:ind w:left="144" w:right="144"/>
        <w:jc w:val="both"/>
        <w:rPr>
          <w:rFonts w:ascii="Calibri" w:hAnsi="Calibri" w:cs="Calibri"/>
          <w:color w:val="000000"/>
        </w:rPr>
      </w:pPr>
      <w:r w:rsidRPr="00590564">
        <w:rPr>
          <w:rFonts w:ascii="Calibri" w:hAnsi="Calibri" w:cs="Calibri"/>
          <w:color w:val="000000"/>
          <w:sz w:val="22"/>
          <w:lang w:val="en-US"/>
        </w:rPr>
        <w:t xml:space="preserve">Further developments in VTS and navigation-related technology and the implications of future </w:t>
      </w:r>
      <w:r w:rsidRPr="00590564">
        <w:rPr>
          <w:rFonts w:ascii="Calibri" w:hAnsi="Calibri" w:cs="Calibri"/>
          <w:color w:val="000000"/>
          <w:spacing w:val="4"/>
          <w:sz w:val="22"/>
          <w:lang w:val="en-US"/>
        </w:rPr>
        <w:t xml:space="preserve">SOLAS carriage requirements for navigational and/or communication equipment onboard </w:t>
      </w:r>
      <w:r w:rsidRPr="00590564">
        <w:rPr>
          <w:rFonts w:ascii="Calibri" w:hAnsi="Calibri" w:cs="Calibri"/>
          <w:color w:val="000000"/>
          <w:spacing w:val="1"/>
          <w:sz w:val="22"/>
          <w:lang w:val="en-US"/>
        </w:rPr>
        <w:t xml:space="preserve">vessels should be considered. It should, however, be noted that there are many small vessels </w:t>
      </w:r>
      <w:r w:rsidRPr="00590564">
        <w:rPr>
          <w:rFonts w:ascii="Calibri" w:hAnsi="Calibri" w:cs="Calibri"/>
          <w:color w:val="000000"/>
          <w:spacing w:val="3"/>
          <w:sz w:val="22"/>
          <w:lang w:val="en-US"/>
        </w:rPr>
        <w:t xml:space="preserve">for which the SOLAS Convention is not applicable. Further, not all SOLAS vessels have to </w:t>
      </w:r>
      <w:r w:rsidRPr="00590564">
        <w:rPr>
          <w:rFonts w:ascii="Calibri" w:hAnsi="Calibri" w:cs="Calibri"/>
          <w:color w:val="000000"/>
          <w:sz w:val="22"/>
          <w:lang w:val="en-US"/>
        </w:rPr>
        <w:t>comply with all the relevant navigational and/or communication carriage requirements in this Convention.</w:t>
      </w:r>
    </w:p>
    <w:p w14:paraId="115C8746" w14:textId="0C22F053" w:rsidR="00F26302" w:rsidRDefault="00F26302" w:rsidP="00311782">
      <w:pPr>
        <w:pStyle w:val="Heading4"/>
      </w:pPr>
      <w:r>
        <w:rPr>
          <w:lang w:val="en-US"/>
        </w:rPr>
        <w:t>Identification of Maritime Area</w:t>
      </w:r>
    </w:p>
    <w:p w14:paraId="25BE5323" w14:textId="77777777" w:rsidR="00F26302" w:rsidRPr="00590564" w:rsidRDefault="00F26302" w:rsidP="00F26302">
      <w:pPr>
        <w:spacing w:before="108"/>
        <w:ind w:left="144" w:right="144"/>
        <w:rPr>
          <w:rFonts w:cstheme="minorHAnsi"/>
          <w:color w:val="000000"/>
          <w:spacing w:val="-2"/>
        </w:rPr>
      </w:pPr>
      <w:r w:rsidRPr="00590564">
        <w:rPr>
          <w:rFonts w:cstheme="minorHAnsi"/>
          <w:color w:val="000000"/>
          <w:spacing w:val="-2"/>
          <w:sz w:val="22"/>
          <w:lang w:val="en-US"/>
        </w:rPr>
        <w:t xml:space="preserve">Establish where and under what conditions the safe and efficient flow of traffic is being impaired </w:t>
      </w:r>
      <w:r w:rsidRPr="00590564">
        <w:rPr>
          <w:rFonts w:cstheme="minorHAnsi"/>
          <w:color w:val="000000"/>
          <w:sz w:val="22"/>
          <w:lang w:val="en-US"/>
        </w:rPr>
        <w:t>because of:</w:t>
      </w:r>
    </w:p>
    <w:p w14:paraId="11881CDD" w14:textId="77777777" w:rsidR="00F26302" w:rsidRPr="00590564" w:rsidRDefault="00F26302" w:rsidP="00DC4879">
      <w:pPr>
        <w:numPr>
          <w:ilvl w:val="0"/>
          <w:numId w:val="34"/>
        </w:numPr>
        <w:tabs>
          <w:tab w:val="clear" w:pos="648"/>
          <w:tab w:val="decimal" w:pos="1368"/>
        </w:tabs>
        <w:spacing w:before="144" w:line="240" w:lineRule="auto"/>
        <w:rPr>
          <w:rFonts w:cstheme="minorHAnsi"/>
          <w:color w:val="000000"/>
        </w:rPr>
      </w:pPr>
      <w:r w:rsidRPr="00590564">
        <w:rPr>
          <w:rFonts w:cstheme="minorHAnsi"/>
          <w:color w:val="000000"/>
          <w:sz w:val="22"/>
          <w:lang w:val="en-US"/>
        </w:rPr>
        <w:t>the defined waterway constraints;</w:t>
      </w:r>
    </w:p>
    <w:p w14:paraId="2DC81823" w14:textId="77777777" w:rsidR="00F26302" w:rsidRPr="00590564" w:rsidRDefault="00F26302" w:rsidP="00DC4879">
      <w:pPr>
        <w:numPr>
          <w:ilvl w:val="0"/>
          <w:numId w:val="34"/>
        </w:numPr>
        <w:tabs>
          <w:tab w:val="clear" w:pos="648"/>
          <w:tab w:val="decimal" w:pos="1368"/>
        </w:tabs>
        <w:spacing w:before="72" w:line="240" w:lineRule="auto"/>
        <w:ind w:left="1368" w:right="144" w:hanging="648"/>
        <w:rPr>
          <w:rFonts w:cstheme="minorHAnsi"/>
          <w:color w:val="000000"/>
          <w:spacing w:val="-1"/>
        </w:rPr>
      </w:pPr>
      <w:r w:rsidRPr="00590564">
        <w:rPr>
          <w:rFonts w:cstheme="minorHAnsi"/>
          <w:color w:val="000000"/>
          <w:spacing w:val="-1"/>
          <w:sz w:val="22"/>
          <w:lang w:val="en-US"/>
        </w:rPr>
        <w:t xml:space="preserve">any limitations in the present traffic management tools, including data/information </w:t>
      </w:r>
      <w:r w:rsidRPr="00590564">
        <w:rPr>
          <w:rFonts w:cstheme="minorHAnsi"/>
          <w:color w:val="000000"/>
          <w:sz w:val="22"/>
          <w:lang w:val="en-US"/>
        </w:rPr>
        <w:t>availability;</w:t>
      </w:r>
    </w:p>
    <w:p w14:paraId="7052C5FD" w14:textId="77777777" w:rsidR="00F26302" w:rsidRPr="00590564" w:rsidRDefault="00F26302" w:rsidP="00DC4879">
      <w:pPr>
        <w:numPr>
          <w:ilvl w:val="0"/>
          <w:numId w:val="34"/>
        </w:numPr>
        <w:tabs>
          <w:tab w:val="clear" w:pos="648"/>
          <w:tab w:val="decimal" w:pos="1368"/>
        </w:tabs>
        <w:spacing w:before="72" w:line="240" w:lineRule="auto"/>
        <w:ind w:left="1368" w:hanging="648"/>
        <w:rPr>
          <w:rFonts w:cstheme="minorHAnsi"/>
          <w:color w:val="000000"/>
        </w:rPr>
      </w:pPr>
      <w:r w:rsidRPr="00590564">
        <w:rPr>
          <w:rFonts w:cstheme="minorHAnsi"/>
          <w:color w:val="000000"/>
          <w:sz w:val="22"/>
          <w:lang w:val="en-US"/>
        </w:rPr>
        <w:t>the meteorological and hydrological conditions;</w:t>
      </w:r>
    </w:p>
    <w:p w14:paraId="32825B7E" w14:textId="77777777" w:rsidR="00F26302" w:rsidRPr="00590564" w:rsidRDefault="00F26302" w:rsidP="00DC4879">
      <w:pPr>
        <w:numPr>
          <w:ilvl w:val="0"/>
          <w:numId w:val="34"/>
        </w:numPr>
        <w:tabs>
          <w:tab w:val="clear" w:pos="648"/>
          <w:tab w:val="decimal" w:pos="1368"/>
        </w:tabs>
        <w:spacing w:before="72" w:line="240" w:lineRule="auto"/>
        <w:ind w:left="1368" w:hanging="648"/>
        <w:rPr>
          <w:rFonts w:cstheme="minorHAnsi"/>
          <w:color w:val="000000"/>
        </w:rPr>
      </w:pPr>
      <w:r w:rsidRPr="00590564">
        <w:rPr>
          <w:rFonts w:cstheme="minorHAnsi"/>
          <w:color w:val="000000"/>
          <w:sz w:val="22"/>
          <w:lang w:val="en-US"/>
        </w:rPr>
        <w:t>the traffic composition; and</w:t>
      </w:r>
    </w:p>
    <w:p w14:paraId="4DFCCFDB" w14:textId="77777777" w:rsidR="00F26302" w:rsidRPr="00590564" w:rsidRDefault="00F26302" w:rsidP="00DC4879">
      <w:pPr>
        <w:numPr>
          <w:ilvl w:val="0"/>
          <w:numId w:val="34"/>
        </w:numPr>
        <w:tabs>
          <w:tab w:val="clear" w:pos="648"/>
          <w:tab w:val="decimal" w:pos="1368"/>
        </w:tabs>
        <w:spacing w:before="72" w:line="187" w:lineRule="auto"/>
        <w:ind w:left="1368" w:hanging="648"/>
        <w:rPr>
          <w:rFonts w:cstheme="minorHAnsi"/>
          <w:color w:val="000000"/>
        </w:rPr>
      </w:pPr>
      <w:r w:rsidRPr="00590564">
        <w:rPr>
          <w:rFonts w:cstheme="minorHAnsi"/>
          <w:color w:val="000000"/>
          <w:sz w:val="22"/>
          <w:lang w:val="en-US"/>
        </w:rPr>
        <w:t>other relevant conditions.</w:t>
      </w:r>
    </w:p>
    <w:p w14:paraId="76BEF1A7" w14:textId="77777777" w:rsidR="00F26302" w:rsidRPr="00590564" w:rsidRDefault="00F26302" w:rsidP="00F26302">
      <w:pPr>
        <w:spacing w:before="72"/>
        <w:ind w:left="144" w:right="144"/>
        <w:jc w:val="both"/>
        <w:rPr>
          <w:rFonts w:cstheme="minorHAnsi"/>
          <w:color w:val="000000"/>
          <w:spacing w:val="1"/>
        </w:rPr>
      </w:pPr>
      <w:r w:rsidRPr="00590564">
        <w:rPr>
          <w:rFonts w:cstheme="minorHAnsi"/>
          <w:color w:val="000000"/>
          <w:spacing w:val="1"/>
          <w:sz w:val="22"/>
          <w:lang w:val="en-US"/>
        </w:rPr>
        <w:t xml:space="preserve">Any areas so identified are the potential critical sections of the waterway and should be studied </w:t>
      </w:r>
      <w:r w:rsidRPr="00590564">
        <w:rPr>
          <w:rFonts w:cstheme="minorHAnsi"/>
          <w:color w:val="000000"/>
          <w:spacing w:val="4"/>
          <w:sz w:val="22"/>
          <w:lang w:val="en-US"/>
        </w:rPr>
        <w:t xml:space="preserve">in detail e.g. where only one-way traffic is possible under certain conditions in parts of the </w:t>
      </w:r>
      <w:r w:rsidRPr="00590564">
        <w:rPr>
          <w:rFonts w:cstheme="minorHAnsi"/>
          <w:color w:val="000000"/>
          <w:sz w:val="22"/>
          <w:lang w:val="en-US"/>
        </w:rPr>
        <w:t>fairway.</w:t>
      </w:r>
    </w:p>
    <w:p w14:paraId="16497F7E" w14:textId="77777777" w:rsidR="00F26302" w:rsidRPr="00590564" w:rsidRDefault="00F26302" w:rsidP="00F26302">
      <w:pPr>
        <w:spacing w:before="108"/>
        <w:ind w:left="144" w:right="144"/>
        <w:jc w:val="both"/>
        <w:rPr>
          <w:rFonts w:cstheme="minorHAnsi"/>
          <w:color w:val="000000"/>
          <w:spacing w:val="2"/>
        </w:rPr>
      </w:pPr>
      <w:r w:rsidRPr="00590564">
        <w:rPr>
          <w:rFonts w:cstheme="minorHAnsi"/>
          <w:color w:val="000000"/>
          <w:spacing w:val="2"/>
          <w:sz w:val="22"/>
          <w:lang w:val="en-US"/>
        </w:rPr>
        <w:lastRenderedPageBreak/>
        <w:t xml:space="preserve">Furthermore, it is necessary to establish the extent to which traffic is being impaired and the </w:t>
      </w:r>
      <w:r w:rsidRPr="00590564">
        <w:rPr>
          <w:rFonts w:cstheme="minorHAnsi"/>
          <w:color w:val="000000"/>
          <w:sz w:val="22"/>
          <w:lang w:val="en-US"/>
        </w:rPr>
        <w:t>effect of this impairment, not only on the traffic in the immediate vicinity, but also the resultant effect, if any, on traffic in other parts of the waterway and on port operations.</w:t>
      </w:r>
    </w:p>
    <w:p w14:paraId="1CACC6F0" w14:textId="77777777" w:rsidR="00F26302" w:rsidRPr="00590564" w:rsidRDefault="00F26302" w:rsidP="00F26302">
      <w:pPr>
        <w:spacing w:before="108"/>
        <w:ind w:left="144" w:right="144"/>
        <w:rPr>
          <w:rFonts w:cstheme="minorHAnsi"/>
          <w:color w:val="000000"/>
          <w:spacing w:val="7"/>
        </w:rPr>
      </w:pPr>
      <w:r w:rsidRPr="00590564">
        <w:rPr>
          <w:rFonts w:cstheme="minorHAnsi"/>
          <w:color w:val="000000"/>
          <w:spacing w:val="7"/>
          <w:sz w:val="22"/>
          <w:lang w:val="en-US"/>
        </w:rPr>
        <w:t xml:space="preserve">The effects in terms of economic consequences for the maritime industry and the local </w:t>
      </w:r>
      <w:r w:rsidRPr="00590564">
        <w:rPr>
          <w:rFonts w:cstheme="minorHAnsi"/>
          <w:color w:val="000000"/>
          <w:sz w:val="22"/>
          <w:lang w:val="en-US"/>
        </w:rPr>
        <w:t>authorities should be quantified.</w:t>
      </w:r>
    </w:p>
    <w:p w14:paraId="2B58A793" w14:textId="77777777" w:rsidR="00F26302" w:rsidRPr="00590564" w:rsidRDefault="00F26302" w:rsidP="00F26302">
      <w:pPr>
        <w:spacing w:before="108"/>
        <w:ind w:left="144" w:right="144"/>
        <w:rPr>
          <w:rFonts w:cstheme="minorHAnsi"/>
          <w:color w:val="000000"/>
        </w:rPr>
      </w:pPr>
      <w:r w:rsidRPr="00590564">
        <w:rPr>
          <w:rFonts w:cstheme="minorHAnsi"/>
          <w:color w:val="000000"/>
          <w:sz w:val="22"/>
          <w:lang w:val="en-US"/>
        </w:rPr>
        <w:t xml:space="preserve">The importance of these effects should be </w:t>
      </w:r>
      <w:proofErr w:type="spellStart"/>
      <w:r w:rsidRPr="00590564">
        <w:rPr>
          <w:rFonts w:cstheme="minorHAnsi"/>
          <w:color w:val="000000"/>
          <w:sz w:val="22"/>
          <w:lang w:val="en-US"/>
        </w:rPr>
        <w:t>categorised</w:t>
      </w:r>
      <w:proofErr w:type="spellEnd"/>
      <w:r w:rsidRPr="00590564">
        <w:rPr>
          <w:rFonts w:cstheme="minorHAnsi"/>
          <w:color w:val="000000"/>
          <w:sz w:val="22"/>
          <w:lang w:val="en-US"/>
        </w:rPr>
        <w:t xml:space="preserve"> along the lines set out in 2.1.8, </w:t>
      </w:r>
      <w:proofErr w:type="spellStart"/>
      <w:r w:rsidRPr="00590564">
        <w:rPr>
          <w:rFonts w:cstheme="minorHAnsi"/>
          <w:color w:val="000000"/>
          <w:sz w:val="22"/>
          <w:lang w:val="en-US"/>
        </w:rPr>
        <w:t>finalising</w:t>
      </w:r>
      <w:proofErr w:type="spellEnd"/>
      <w:r w:rsidRPr="00590564">
        <w:rPr>
          <w:rFonts w:cstheme="minorHAnsi"/>
          <w:color w:val="000000"/>
          <w:sz w:val="22"/>
          <w:lang w:val="en-US"/>
        </w:rPr>
        <w:t xml:space="preserve"> the Preliminary Assessment phase.</w:t>
      </w:r>
    </w:p>
    <w:p w14:paraId="032189B3" w14:textId="31895623" w:rsidR="00F26302" w:rsidRDefault="00F26302" w:rsidP="00311782">
      <w:pPr>
        <w:pStyle w:val="Heading4"/>
        <w:rPr>
          <w:spacing w:val="-16"/>
        </w:rPr>
      </w:pPr>
      <w:r>
        <w:rPr>
          <w:lang w:val="en-US"/>
        </w:rPr>
        <w:t>Risk</w:t>
      </w:r>
    </w:p>
    <w:p w14:paraId="38AC3C98" w14:textId="77777777" w:rsidR="00F26302" w:rsidRPr="00590564" w:rsidRDefault="00F26302" w:rsidP="00590564">
      <w:pPr>
        <w:spacing w:before="120" w:after="120" w:line="240" w:lineRule="auto"/>
        <w:ind w:left="144" w:right="144"/>
        <w:jc w:val="both"/>
        <w:rPr>
          <w:rFonts w:cstheme="minorHAnsi"/>
          <w:color w:val="000000"/>
        </w:rPr>
      </w:pPr>
      <w:r w:rsidRPr="00590564">
        <w:rPr>
          <w:rFonts w:cstheme="minorHAnsi"/>
          <w:color w:val="000000"/>
          <w:sz w:val="22"/>
          <w:lang w:val="en-US"/>
        </w:rPr>
        <w:t xml:space="preserve">Increasing pressure is being placed on marine aids to navigation and lighthouse authorities to </w:t>
      </w:r>
      <w:r w:rsidRPr="00590564">
        <w:rPr>
          <w:rFonts w:cstheme="minorHAnsi"/>
          <w:color w:val="000000"/>
          <w:spacing w:val="1"/>
          <w:sz w:val="22"/>
          <w:lang w:val="en-US"/>
        </w:rPr>
        <w:t xml:space="preserve">clearly address risk elements, using Formal Safety Assessment techniques. IALA is continuing </w:t>
      </w:r>
      <w:r w:rsidRPr="00590564">
        <w:rPr>
          <w:rFonts w:cstheme="minorHAnsi"/>
          <w:color w:val="000000"/>
          <w:spacing w:val="3"/>
          <w:sz w:val="22"/>
          <w:lang w:val="en-US"/>
        </w:rPr>
        <w:t xml:space="preserve">to develop Recommendations and Guidelines on Risk Management, to provide its members </w:t>
      </w:r>
      <w:r w:rsidRPr="00590564">
        <w:rPr>
          <w:rFonts w:cstheme="minorHAnsi"/>
          <w:color w:val="000000"/>
          <w:spacing w:val="-1"/>
          <w:sz w:val="22"/>
          <w:lang w:val="en-US"/>
        </w:rPr>
        <w:t xml:space="preserve">with a broad outline on the use of risk assessment tools and risk management techniques which </w:t>
      </w:r>
      <w:r w:rsidRPr="00590564">
        <w:rPr>
          <w:rFonts w:cstheme="minorHAnsi"/>
          <w:color w:val="000000"/>
          <w:spacing w:val="1"/>
          <w:sz w:val="22"/>
          <w:lang w:val="en-US"/>
        </w:rPr>
        <w:t xml:space="preserve">may be consistently used by its members to manage effectively navigation risk. Guidance may </w:t>
      </w:r>
      <w:r w:rsidRPr="00590564">
        <w:rPr>
          <w:rFonts w:cstheme="minorHAnsi"/>
          <w:color w:val="000000"/>
          <w:sz w:val="22"/>
          <w:lang w:val="en-US"/>
        </w:rPr>
        <w:t>be found in the following publications:</w:t>
      </w:r>
    </w:p>
    <w:p w14:paraId="429D5F46"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4"/>
        </w:rPr>
      </w:pPr>
      <w:r w:rsidRPr="00590564">
        <w:rPr>
          <w:rFonts w:cstheme="minorHAnsi"/>
          <w:color w:val="000000"/>
          <w:spacing w:val="-4"/>
          <w:sz w:val="22"/>
          <w:lang w:val="en-US"/>
        </w:rPr>
        <w:t xml:space="preserve">Recommendation O-134 on the IALA Risk Management tool for ports and restricted </w:t>
      </w:r>
      <w:r w:rsidRPr="00590564">
        <w:rPr>
          <w:rFonts w:cstheme="minorHAnsi"/>
          <w:color w:val="000000"/>
          <w:sz w:val="22"/>
          <w:lang w:val="en-US"/>
        </w:rPr>
        <w:t>waterways;</w:t>
      </w:r>
    </w:p>
    <w:p w14:paraId="2A5CD8EC" w14:textId="77777777" w:rsidR="00F26302" w:rsidRPr="00590564" w:rsidRDefault="00F26302" w:rsidP="00DC4879">
      <w:pPr>
        <w:numPr>
          <w:ilvl w:val="0"/>
          <w:numId w:val="34"/>
        </w:numPr>
        <w:tabs>
          <w:tab w:val="clear" w:pos="648"/>
          <w:tab w:val="decimal" w:pos="1368"/>
        </w:tabs>
        <w:spacing w:before="120" w:after="120" w:line="240" w:lineRule="auto"/>
        <w:ind w:left="1368" w:hanging="648"/>
        <w:rPr>
          <w:rFonts w:cstheme="minorHAnsi"/>
          <w:color w:val="000000"/>
          <w:spacing w:val="-1"/>
        </w:rPr>
      </w:pPr>
      <w:r w:rsidRPr="00590564">
        <w:rPr>
          <w:rFonts w:cstheme="minorHAnsi"/>
          <w:color w:val="000000"/>
          <w:spacing w:val="-1"/>
          <w:sz w:val="22"/>
          <w:lang w:val="en-US"/>
        </w:rPr>
        <w:t>Guideline No. 1018 on Risk Management;</w:t>
      </w:r>
    </w:p>
    <w:p w14:paraId="17686C05" w14:textId="42C930FD" w:rsidR="00F26302" w:rsidRPr="00590564" w:rsidRDefault="00F26302" w:rsidP="00DC4879">
      <w:pPr>
        <w:numPr>
          <w:ilvl w:val="0"/>
          <w:numId w:val="34"/>
        </w:numPr>
        <w:tabs>
          <w:tab w:val="clear" w:pos="648"/>
          <w:tab w:val="decimal" w:pos="1368"/>
        </w:tabs>
        <w:spacing w:before="120" w:after="120" w:line="240" w:lineRule="auto"/>
        <w:rPr>
          <w:rFonts w:cstheme="minorHAnsi"/>
          <w:color w:val="000000"/>
        </w:rPr>
      </w:pPr>
      <w:r w:rsidRPr="00590564">
        <w:rPr>
          <w:rFonts w:cstheme="minorHAnsi"/>
          <w:color w:val="000000"/>
          <w:sz w:val="22"/>
          <w:lang w:val="en-US"/>
        </w:rPr>
        <w:t>The current edition of the VTS Manual.</w:t>
      </w:r>
    </w:p>
    <w:p w14:paraId="1C04C34D" w14:textId="77777777" w:rsidR="00F26302" w:rsidRPr="00590564" w:rsidRDefault="00F26302" w:rsidP="00590564">
      <w:pPr>
        <w:spacing w:before="120" w:after="120" w:line="240" w:lineRule="auto"/>
        <w:ind w:left="144" w:right="144"/>
        <w:jc w:val="both"/>
        <w:rPr>
          <w:rFonts w:cstheme="minorHAnsi"/>
          <w:color w:val="000000"/>
        </w:rPr>
      </w:pPr>
      <w:r w:rsidRPr="00590564">
        <w:rPr>
          <w:rFonts w:cstheme="minorHAnsi"/>
          <w:color w:val="000000"/>
          <w:sz w:val="22"/>
          <w:lang w:val="en-US"/>
        </w:rPr>
        <w:t xml:space="preserve">IALA Recommendation O-134 considers the specific risk assessment and safety management </w:t>
      </w:r>
      <w:r w:rsidRPr="00590564">
        <w:rPr>
          <w:rFonts w:cstheme="minorHAnsi"/>
          <w:color w:val="000000"/>
          <w:spacing w:val="1"/>
          <w:sz w:val="22"/>
          <w:lang w:val="en-US"/>
        </w:rPr>
        <w:t xml:space="preserve">issues which need to be addressed when giving consideration to either the establishment of a </w:t>
      </w:r>
      <w:r w:rsidRPr="00590564">
        <w:rPr>
          <w:rFonts w:cstheme="minorHAnsi"/>
          <w:color w:val="000000"/>
          <w:sz w:val="22"/>
          <w:lang w:val="en-US"/>
        </w:rPr>
        <w:t>new VTS or the re-assessment of an existing VTS.</w:t>
      </w:r>
    </w:p>
    <w:p w14:paraId="7DC51F62" w14:textId="77777777" w:rsidR="00F26302" w:rsidRPr="00590564" w:rsidRDefault="00F26302" w:rsidP="00590564">
      <w:pPr>
        <w:spacing w:before="120" w:after="120" w:line="240" w:lineRule="auto"/>
        <w:ind w:left="144" w:right="144"/>
        <w:jc w:val="both"/>
        <w:rPr>
          <w:rFonts w:cstheme="minorHAnsi"/>
          <w:color w:val="000000"/>
          <w:spacing w:val="1"/>
        </w:rPr>
      </w:pPr>
      <w:r w:rsidRPr="00590564">
        <w:rPr>
          <w:rFonts w:cstheme="minorHAnsi"/>
          <w:color w:val="000000"/>
          <w:spacing w:val="1"/>
          <w:sz w:val="22"/>
          <w:lang w:val="en-US"/>
        </w:rPr>
        <w:t xml:space="preserve">A product of the Risk Assessment is the Waterway Risk Model which provides for six categories </w:t>
      </w:r>
      <w:r w:rsidRPr="00590564">
        <w:rPr>
          <w:rFonts w:cstheme="minorHAnsi"/>
          <w:color w:val="000000"/>
          <w:spacing w:val="3"/>
          <w:sz w:val="22"/>
          <w:lang w:val="en-US"/>
        </w:rPr>
        <w:t xml:space="preserve">of hazard (see IALA Recommendation O-134) and the consequences that might result from </w:t>
      </w:r>
      <w:r w:rsidRPr="00590564">
        <w:rPr>
          <w:rFonts w:cstheme="minorHAnsi"/>
          <w:color w:val="000000"/>
          <w:spacing w:val="6"/>
          <w:sz w:val="22"/>
          <w:lang w:val="en-US"/>
        </w:rPr>
        <w:t xml:space="preserve">each category. This will enable the authority to populate its risk model to determine the </w:t>
      </w:r>
      <w:r w:rsidRPr="00590564">
        <w:rPr>
          <w:rFonts w:cstheme="minorHAnsi"/>
          <w:color w:val="000000"/>
          <w:spacing w:val="1"/>
          <w:sz w:val="22"/>
          <w:lang w:val="en-US"/>
        </w:rPr>
        <w:t xml:space="preserve">mitigating action or actions that should be considered. Such an exercise provides the base data </w:t>
      </w:r>
      <w:r w:rsidRPr="00590564">
        <w:rPr>
          <w:rFonts w:cstheme="minorHAnsi"/>
          <w:color w:val="000000"/>
          <w:sz w:val="22"/>
          <w:lang w:val="en-US"/>
        </w:rPr>
        <w:t>to support decision about selecting the type and functions of VTS to be established. Refer to Appendix 1 Criteria for Determining Type of VTS Services.</w:t>
      </w:r>
    </w:p>
    <w:p w14:paraId="0E51FE92" w14:textId="5718E0B9" w:rsidR="00F26302" w:rsidRDefault="00F26302" w:rsidP="00311782">
      <w:pPr>
        <w:pStyle w:val="Heading4"/>
        <w:rPr>
          <w:spacing w:val="-14"/>
        </w:rPr>
      </w:pPr>
      <w:r>
        <w:rPr>
          <w:lang w:val="en-US"/>
        </w:rPr>
        <w:t>Organisational framework</w:t>
      </w:r>
    </w:p>
    <w:p w14:paraId="7A9FE633" w14:textId="77777777" w:rsidR="00F26302" w:rsidRPr="00590564" w:rsidRDefault="00F26302" w:rsidP="00590564">
      <w:pPr>
        <w:spacing w:before="120" w:after="120" w:line="240" w:lineRule="auto"/>
        <w:ind w:left="142" w:right="142"/>
        <w:jc w:val="both"/>
        <w:rPr>
          <w:rFonts w:cstheme="minorHAnsi"/>
          <w:color w:val="000000"/>
          <w:spacing w:val="2"/>
        </w:rPr>
      </w:pPr>
      <w:r w:rsidRPr="00590564">
        <w:rPr>
          <w:rFonts w:cstheme="minorHAnsi"/>
          <w:color w:val="000000"/>
          <w:spacing w:val="2"/>
          <w:sz w:val="22"/>
          <w:lang w:val="en-US"/>
        </w:rPr>
        <w:t xml:space="preserve">In countries where VTS is non-existent, the organisational framework on a national and local level may need to be amended before implementing a VTS. Some tasks being carried out by </w:t>
      </w:r>
      <w:r w:rsidRPr="00590564">
        <w:rPr>
          <w:rFonts w:cstheme="minorHAnsi"/>
          <w:color w:val="000000"/>
          <w:spacing w:val="6"/>
          <w:sz w:val="22"/>
          <w:lang w:val="en-US"/>
        </w:rPr>
        <w:t xml:space="preserve">local agencies would be transferred to the future VTS </w:t>
      </w:r>
      <w:proofErr w:type="spellStart"/>
      <w:r w:rsidRPr="00590564">
        <w:rPr>
          <w:rFonts w:cstheme="minorHAnsi"/>
          <w:color w:val="000000"/>
          <w:spacing w:val="6"/>
          <w:sz w:val="22"/>
          <w:lang w:val="en-US"/>
        </w:rPr>
        <w:t>organisation</w:t>
      </w:r>
      <w:proofErr w:type="spellEnd"/>
      <w:r w:rsidRPr="00590564">
        <w:rPr>
          <w:rFonts w:cstheme="minorHAnsi"/>
          <w:color w:val="000000"/>
          <w:spacing w:val="6"/>
          <w:sz w:val="22"/>
          <w:lang w:val="en-US"/>
        </w:rPr>
        <w:t xml:space="preserve">. Any changes in the </w:t>
      </w:r>
      <w:r w:rsidRPr="00590564">
        <w:rPr>
          <w:rFonts w:cstheme="minorHAnsi"/>
          <w:color w:val="000000"/>
          <w:spacing w:val="-1"/>
          <w:sz w:val="22"/>
          <w:lang w:val="en-US"/>
        </w:rPr>
        <w:t xml:space="preserve">organisational framework and competencies of agencies and/or personnel should be carefully </w:t>
      </w:r>
      <w:r w:rsidRPr="00590564">
        <w:rPr>
          <w:rFonts w:cstheme="minorHAnsi"/>
          <w:color w:val="000000"/>
          <w:spacing w:val="6"/>
          <w:sz w:val="22"/>
          <w:lang w:val="en-US"/>
        </w:rPr>
        <w:t xml:space="preserve">prepared and implemented. In the Preliminary Assessment phase, the existing maritime </w:t>
      </w:r>
      <w:proofErr w:type="spellStart"/>
      <w:r w:rsidRPr="00590564">
        <w:rPr>
          <w:rFonts w:cstheme="minorHAnsi"/>
          <w:color w:val="000000"/>
          <w:sz w:val="22"/>
          <w:lang w:val="en-US"/>
        </w:rPr>
        <w:t>organisation</w:t>
      </w:r>
      <w:proofErr w:type="spellEnd"/>
      <w:r w:rsidRPr="00590564">
        <w:rPr>
          <w:rFonts w:cstheme="minorHAnsi"/>
          <w:color w:val="000000"/>
          <w:sz w:val="22"/>
          <w:lang w:val="en-US"/>
        </w:rPr>
        <w:t xml:space="preserve"> should be described and the feasibility of possible adjustments assessed.</w:t>
      </w:r>
    </w:p>
    <w:p w14:paraId="634F3773" w14:textId="74E04C89" w:rsidR="00F26302" w:rsidRDefault="00F26302" w:rsidP="00311782">
      <w:pPr>
        <w:pStyle w:val="Heading4"/>
        <w:rPr>
          <w:spacing w:val="-6"/>
        </w:rPr>
      </w:pPr>
      <w:r>
        <w:rPr>
          <w:lang w:val="en-US"/>
        </w:rPr>
        <w:t>Legislative framework</w:t>
      </w:r>
    </w:p>
    <w:p w14:paraId="710F199B" w14:textId="77777777" w:rsidR="00F26302" w:rsidRPr="00590564" w:rsidRDefault="00F26302" w:rsidP="00F26302">
      <w:pPr>
        <w:spacing w:before="144"/>
        <w:ind w:left="144" w:right="144"/>
        <w:jc w:val="both"/>
        <w:rPr>
          <w:rFonts w:cstheme="minorHAnsi"/>
          <w:color w:val="000000"/>
          <w:spacing w:val="1"/>
        </w:rPr>
      </w:pPr>
      <w:r w:rsidRPr="00590564">
        <w:rPr>
          <w:rFonts w:cstheme="minorHAnsi"/>
          <w:color w:val="000000"/>
          <w:spacing w:val="1"/>
          <w:sz w:val="22"/>
          <w:lang w:val="en-US"/>
        </w:rPr>
        <w:t xml:space="preserve">The national legislative framework, including local by-laws, rules and recommendations should </w:t>
      </w:r>
      <w:r w:rsidRPr="00590564">
        <w:rPr>
          <w:rFonts w:cstheme="minorHAnsi"/>
          <w:color w:val="000000"/>
          <w:spacing w:val="3"/>
          <w:sz w:val="22"/>
          <w:lang w:val="en-US"/>
        </w:rPr>
        <w:t xml:space="preserve">be amended in such a way that the relevant requirements of the SOLAS Convention, IMO </w:t>
      </w:r>
      <w:r w:rsidRPr="00590564">
        <w:rPr>
          <w:rFonts w:cstheme="minorHAnsi"/>
          <w:color w:val="000000"/>
          <w:spacing w:val="13"/>
          <w:sz w:val="22"/>
          <w:lang w:val="en-US"/>
        </w:rPr>
        <w:t xml:space="preserve">Resolution A.857(20) and any other applicable international rules, regulations and </w:t>
      </w:r>
      <w:r w:rsidRPr="00590564">
        <w:rPr>
          <w:rFonts w:cstheme="minorHAnsi"/>
          <w:color w:val="000000"/>
          <w:spacing w:val="-3"/>
          <w:sz w:val="22"/>
          <w:lang w:val="en-US"/>
        </w:rPr>
        <w:t xml:space="preserve">recommendations are incorporated. The need for such amendments should be assessed in the </w:t>
      </w:r>
      <w:r w:rsidRPr="00590564">
        <w:rPr>
          <w:rFonts w:cstheme="minorHAnsi"/>
          <w:color w:val="000000"/>
          <w:spacing w:val="-2"/>
          <w:sz w:val="22"/>
          <w:lang w:val="en-US"/>
        </w:rPr>
        <w:t xml:space="preserve">preliminary study. Qualified maritime legal experts should be made available by the Competent </w:t>
      </w:r>
      <w:r w:rsidRPr="00590564">
        <w:rPr>
          <w:rFonts w:cstheme="minorHAnsi"/>
          <w:color w:val="000000"/>
          <w:spacing w:val="2"/>
          <w:sz w:val="22"/>
          <w:lang w:val="en-US"/>
        </w:rPr>
        <w:t xml:space="preserve">Authority to co-operate with any consultant that they may appoint in describing and </w:t>
      </w:r>
      <w:proofErr w:type="spellStart"/>
      <w:r w:rsidRPr="00590564">
        <w:rPr>
          <w:rFonts w:cstheme="minorHAnsi"/>
          <w:color w:val="000000"/>
          <w:spacing w:val="2"/>
          <w:sz w:val="22"/>
          <w:lang w:val="en-US"/>
        </w:rPr>
        <w:t>analysing</w:t>
      </w:r>
      <w:proofErr w:type="spellEnd"/>
      <w:r w:rsidRPr="00590564">
        <w:rPr>
          <w:rFonts w:cstheme="minorHAnsi"/>
          <w:color w:val="000000"/>
          <w:spacing w:val="2"/>
          <w:sz w:val="22"/>
          <w:lang w:val="en-US"/>
        </w:rPr>
        <w:t xml:space="preserve"> </w:t>
      </w:r>
      <w:r w:rsidRPr="00590564">
        <w:rPr>
          <w:rFonts w:cstheme="minorHAnsi"/>
          <w:color w:val="000000"/>
          <w:sz w:val="22"/>
          <w:lang w:val="en-US"/>
        </w:rPr>
        <w:t>the present framework, and in outlining the necessary legislative framework.</w:t>
      </w:r>
    </w:p>
    <w:p w14:paraId="6B563F8D" w14:textId="4029F1AF" w:rsidR="00F26302" w:rsidRDefault="00F26302" w:rsidP="00311782">
      <w:pPr>
        <w:pStyle w:val="Heading4"/>
        <w:rPr>
          <w:spacing w:val="-8"/>
        </w:rPr>
      </w:pPr>
      <w:r>
        <w:rPr>
          <w:lang w:val="en-US"/>
        </w:rPr>
        <w:t>Funding</w:t>
      </w:r>
    </w:p>
    <w:p w14:paraId="66D0E1F5" w14:textId="77777777" w:rsidR="00F26302" w:rsidRPr="00590564" w:rsidRDefault="00F26302" w:rsidP="00F26302">
      <w:pPr>
        <w:spacing w:before="108"/>
        <w:ind w:left="144" w:right="144"/>
        <w:jc w:val="both"/>
        <w:rPr>
          <w:rFonts w:cstheme="minorHAnsi"/>
          <w:color w:val="000000"/>
          <w:spacing w:val="5"/>
        </w:rPr>
      </w:pPr>
      <w:r w:rsidRPr="00590564">
        <w:rPr>
          <w:rFonts w:cstheme="minorHAnsi"/>
          <w:color w:val="000000"/>
          <w:spacing w:val="5"/>
          <w:sz w:val="22"/>
          <w:lang w:val="en-US"/>
        </w:rPr>
        <w:t xml:space="preserve">Consideration should be given to the issue of how the future VTS should be funded. It is </w:t>
      </w:r>
      <w:r w:rsidRPr="00590564">
        <w:rPr>
          <w:rFonts w:cstheme="minorHAnsi"/>
          <w:color w:val="000000"/>
          <w:sz w:val="22"/>
          <w:lang w:val="en-US"/>
        </w:rPr>
        <w:t xml:space="preserve">recommended during the project that a consistent policy is developed on VTS funding, as this </w:t>
      </w:r>
      <w:r w:rsidRPr="00590564">
        <w:rPr>
          <w:rFonts w:cstheme="minorHAnsi"/>
          <w:color w:val="000000"/>
          <w:spacing w:val="1"/>
          <w:sz w:val="22"/>
          <w:lang w:val="en-US"/>
        </w:rPr>
        <w:t xml:space="preserve">service is an integral part of the local navigation infrastructure. Preferably the funding should be </w:t>
      </w:r>
      <w:r w:rsidRPr="00590564">
        <w:rPr>
          <w:rFonts w:cstheme="minorHAnsi"/>
          <w:color w:val="000000"/>
          <w:sz w:val="22"/>
          <w:lang w:val="en-US"/>
        </w:rPr>
        <w:t xml:space="preserve">in accordance with the IALA Recommendation V-102 on Guidelines on the Application of ‘User </w:t>
      </w:r>
      <w:r w:rsidRPr="00590564">
        <w:rPr>
          <w:rFonts w:cstheme="minorHAnsi"/>
          <w:color w:val="000000"/>
          <w:spacing w:val="5"/>
          <w:sz w:val="22"/>
          <w:lang w:val="en-US"/>
        </w:rPr>
        <w:t xml:space="preserve">Pays’ Principle to VTS. The intention when introducing a VTS is to enhance the existing </w:t>
      </w:r>
      <w:r w:rsidRPr="00590564">
        <w:rPr>
          <w:rFonts w:cstheme="minorHAnsi"/>
          <w:color w:val="000000"/>
          <w:sz w:val="22"/>
          <w:lang w:val="en-US"/>
        </w:rPr>
        <w:t>situation, therefore, the previous infrastructure should be reassessed to identify those parts that may be retained and those that might become obsolete upon introduction of the future system.</w:t>
      </w:r>
    </w:p>
    <w:p w14:paraId="767956D5" w14:textId="7CF65603" w:rsidR="00F26302" w:rsidRDefault="00F26302" w:rsidP="00311782">
      <w:pPr>
        <w:pStyle w:val="Heading4"/>
        <w:rPr>
          <w:spacing w:val="-8"/>
        </w:rPr>
      </w:pPr>
      <w:proofErr w:type="spellStart"/>
      <w:r>
        <w:rPr>
          <w:lang w:val="en-US"/>
        </w:rPr>
        <w:lastRenderedPageBreak/>
        <w:t>Finalising</w:t>
      </w:r>
      <w:proofErr w:type="spellEnd"/>
      <w:r>
        <w:rPr>
          <w:lang w:val="en-US"/>
        </w:rPr>
        <w:t xml:space="preserve"> the Preliminary Assessment Phase</w:t>
      </w:r>
    </w:p>
    <w:p w14:paraId="280519A0" w14:textId="77777777" w:rsidR="00F26302" w:rsidRPr="00590564" w:rsidRDefault="00F26302" w:rsidP="00590564">
      <w:pPr>
        <w:spacing w:before="120" w:after="120" w:line="240" w:lineRule="auto"/>
        <w:ind w:left="144" w:right="144"/>
        <w:jc w:val="both"/>
        <w:rPr>
          <w:rFonts w:cstheme="minorHAnsi"/>
          <w:color w:val="000000"/>
        </w:rPr>
      </w:pPr>
      <w:r w:rsidRPr="00590564">
        <w:rPr>
          <w:rFonts w:cstheme="minorHAnsi"/>
          <w:color w:val="000000"/>
          <w:sz w:val="22"/>
          <w:lang w:val="en-US"/>
        </w:rPr>
        <w:t xml:space="preserve">From all the actions described above in paragraphs 2.1.2 to 2.1.7, a substantial amount of data </w:t>
      </w:r>
      <w:r w:rsidRPr="00590564">
        <w:rPr>
          <w:rFonts w:cstheme="minorHAnsi"/>
          <w:color w:val="000000"/>
          <w:spacing w:val="-3"/>
          <w:sz w:val="22"/>
          <w:lang w:val="en-US"/>
        </w:rPr>
        <w:t xml:space="preserve">has been gathered. One of the prime purposes of the Preliminary Assessment phase is to allow </w:t>
      </w:r>
      <w:r w:rsidRPr="00590564">
        <w:rPr>
          <w:rFonts w:cstheme="minorHAnsi"/>
          <w:color w:val="000000"/>
          <w:spacing w:val="2"/>
          <w:sz w:val="22"/>
          <w:lang w:val="en-US"/>
        </w:rPr>
        <w:t xml:space="preserve">whoever is undertaking the study to become fully conversant with all known potential hazards, </w:t>
      </w:r>
      <w:r w:rsidRPr="00590564">
        <w:rPr>
          <w:rFonts w:cstheme="minorHAnsi"/>
          <w:color w:val="000000"/>
          <w:spacing w:val="10"/>
          <w:sz w:val="22"/>
          <w:lang w:val="en-US"/>
        </w:rPr>
        <w:t xml:space="preserve">as well as the existing organisational infrastructure, operations and procedures. The </w:t>
      </w:r>
      <w:r w:rsidRPr="00590564">
        <w:rPr>
          <w:rFonts w:cstheme="minorHAnsi"/>
          <w:color w:val="000000"/>
          <w:spacing w:val="4"/>
          <w:sz w:val="22"/>
          <w:lang w:val="en-US"/>
        </w:rPr>
        <w:t xml:space="preserve">recognition of potential hazards that have not been previously identified, as indeed is the recognition of those that may have been ignored, is of equal importance. Weighting factors </w:t>
      </w:r>
      <w:r w:rsidRPr="00590564">
        <w:rPr>
          <w:rFonts w:cstheme="minorHAnsi"/>
          <w:color w:val="000000"/>
          <w:spacing w:val="3"/>
          <w:sz w:val="22"/>
          <w:lang w:val="en-US"/>
        </w:rPr>
        <w:t xml:space="preserve">could be applied to further the process towards operational objectives and traffic situation </w:t>
      </w:r>
      <w:r w:rsidRPr="00590564">
        <w:rPr>
          <w:rFonts w:cstheme="minorHAnsi"/>
          <w:color w:val="000000"/>
          <w:sz w:val="22"/>
          <w:lang w:val="en-US"/>
        </w:rPr>
        <w:t>assessment.</w:t>
      </w:r>
    </w:p>
    <w:p w14:paraId="66B4C67F" w14:textId="77777777" w:rsidR="00F26302" w:rsidRPr="00590564" w:rsidRDefault="00F26302" w:rsidP="00590564">
      <w:pPr>
        <w:spacing w:before="120" w:after="120" w:line="240" w:lineRule="auto"/>
        <w:ind w:left="144" w:right="144"/>
        <w:rPr>
          <w:rFonts w:cstheme="minorHAnsi"/>
          <w:color w:val="000000"/>
        </w:rPr>
      </w:pPr>
      <w:r w:rsidRPr="00590564">
        <w:rPr>
          <w:rFonts w:cstheme="minorHAnsi"/>
          <w:color w:val="000000"/>
          <w:sz w:val="22"/>
          <w:lang w:val="en-US"/>
        </w:rPr>
        <w:t>The following passive traffic management options should be considered as alternative or risk mitigation measures:</w:t>
      </w:r>
    </w:p>
    <w:p w14:paraId="402FD8E4"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2"/>
        </w:rPr>
      </w:pPr>
      <w:r w:rsidRPr="00590564">
        <w:rPr>
          <w:rFonts w:cstheme="minorHAnsi"/>
          <w:color w:val="000000"/>
          <w:spacing w:val="-2"/>
          <w:sz w:val="22"/>
          <w:lang w:val="en-US"/>
        </w:rPr>
        <w:t xml:space="preserve">enhancement of the existing legal framework to allow for a safer and more effective </w:t>
      </w:r>
      <w:r w:rsidRPr="00590564">
        <w:rPr>
          <w:rFonts w:cstheme="minorHAnsi"/>
          <w:color w:val="000000"/>
          <w:sz w:val="22"/>
          <w:lang w:val="en-US"/>
        </w:rPr>
        <w:t>traffic;</w:t>
      </w:r>
    </w:p>
    <w:p w14:paraId="06A08C1B" w14:textId="77777777" w:rsidR="00F26302" w:rsidRPr="00590564" w:rsidRDefault="00F26302" w:rsidP="00DC4879">
      <w:pPr>
        <w:numPr>
          <w:ilvl w:val="0"/>
          <w:numId w:val="34"/>
        </w:numPr>
        <w:tabs>
          <w:tab w:val="clear" w:pos="648"/>
          <w:tab w:val="decimal" w:pos="1368"/>
        </w:tabs>
        <w:spacing w:before="120" w:after="120" w:line="240" w:lineRule="auto"/>
        <w:ind w:left="1368" w:hanging="648"/>
        <w:rPr>
          <w:rFonts w:cstheme="minorHAnsi"/>
          <w:color w:val="000000"/>
        </w:rPr>
      </w:pPr>
      <w:r w:rsidRPr="00590564">
        <w:rPr>
          <w:rFonts w:cstheme="minorHAnsi"/>
          <w:color w:val="000000"/>
          <w:sz w:val="22"/>
          <w:lang w:val="en-US"/>
        </w:rPr>
        <w:t>enhancement of the existing organisational framework;</w:t>
      </w:r>
    </w:p>
    <w:p w14:paraId="582BA327" w14:textId="77777777" w:rsidR="00F26302" w:rsidRPr="00590564" w:rsidRDefault="00F26302" w:rsidP="00DC4879">
      <w:pPr>
        <w:numPr>
          <w:ilvl w:val="0"/>
          <w:numId w:val="34"/>
        </w:numPr>
        <w:tabs>
          <w:tab w:val="clear" w:pos="648"/>
          <w:tab w:val="decimal" w:pos="1368"/>
        </w:tabs>
        <w:spacing w:before="120" w:after="120" w:line="240" w:lineRule="auto"/>
        <w:ind w:left="1368" w:hanging="648"/>
        <w:rPr>
          <w:rFonts w:cstheme="minorHAnsi"/>
          <w:color w:val="000000"/>
        </w:rPr>
      </w:pPr>
      <w:r w:rsidRPr="00590564">
        <w:rPr>
          <w:rFonts w:cstheme="minorHAnsi"/>
          <w:color w:val="000000"/>
          <w:sz w:val="22"/>
          <w:lang w:val="en-US"/>
        </w:rPr>
        <w:t>adjustments in local by-laws, rules and recommendations;</w:t>
      </w:r>
    </w:p>
    <w:p w14:paraId="450ECCB6" w14:textId="79F4BE88" w:rsidR="00F26302" w:rsidRPr="0059056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3"/>
        </w:rPr>
      </w:pPr>
      <w:r w:rsidRPr="00590564">
        <w:rPr>
          <w:rFonts w:cstheme="minorHAnsi"/>
          <w:color w:val="000000"/>
          <w:spacing w:val="-3"/>
          <w:sz w:val="22"/>
          <w:lang w:val="en-US"/>
        </w:rPr>
        <w:t xml:space="preserve">space allocation policy for distinctive maritime user functions; to be incorporated, if </w:t>
      </w:r>
      <w:r w:rsidRPr="00590564">
        <w:rPr>
          <w:rFonts w:cstheme="minorHAnsi"/>
          <w:color w:val="000000"/>
          <w:spacing w:val="-1"/>
          <w:sz w:val="22"/>
          <w:lang w:val="en-US"/>
        </w:rPr>
        <w:t>necessary, in local by-laws, etc.;</w:t>
      </w:r>
    </w:p>
    <w:p w14:paraId="63D03151"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3"/>
        </w:rPr>
      </w:pPr>
      <w:r w:rsidRPr="00590564">
        <w:rPr>
          <w:rFonts w:cstheme="minorHAnsi"/>
          <w:color w:val="000000"/>
          <w:spacing w:val="3"/>
          <w:sz w:val="22"/>
          <w:lang w:val="en-US"/>
        </w:rPr>
        <w:t xml:space="preserve">ships’ </w:t>
      </w:r>
      <w:proofErr w:type="spellStart"/>
      <w:r w:rsidRPr="00590564">
        <w:rPr>
          <w:rFonts w:cstheme="minorHAnsi"/>
          <w:color w:val="000000"/>
          <w:spacing w:val="3"/>
          <w:sz w:val="22"/>
          <w:lang w:val="en-US"/>
        </w:rPr>
        <w:t>routeing</w:t>
      </w:r>
      <w:proofErr w:type="spellEnd"/>
      <w:r w:rsidRPr="00590564">
        <w:rPr>
          <w:rFonts w:cstheme="minorHAnsi"/>
          <w:color w:val="000000"/>
          <w:spacing w:val="3"/>
          <w:sz w:val="22"/>
          <w:lang w:val="en-US"/>
        </w:rPr>
        <w:t xml:space="preserve"> measures, on the basis of SOLAS V/10 and its associated IMO </w:t>
      </w:r>
      <w:r w:rsidRPr="00590564">
        <w:rPr>
          <w:rFonts w:cstheme="minorHAnsi"/>
          <w:color w:val="000000"/>
          <w:spacing w:val="-1"/>
          <w:sz w:val="22"/>
          <w:lang w:val="en-US"/>
        </w:rPr>
        <w:t>resolution A.572(14) as amended (submitting a proposal to IMO may be necessary);</w:t>
      </w:r>
    </w:p>
    <w:p w14:paraId="4500CA0A"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jc w:val="both"/>
        <w:rPr>
          <w:rFonts w:cstheme="minorHAnsi"/>
          <w:color w:val="000000"/>
          <w:spacing w:val="-3"/>
        </w:rPr>
      </w:pPr>
      <w:r w:rsidRPr="00590564">
        <w:rPr>
          <w:rFonts w:cstheme="minorHAnsi"/>
          <w:color w:val="000000"/>
          <w:spacing w:val="-3"/>
          <w:sz w:val="22"/>
          <w:lang w:val="en-US"/>
        </w:rPr>
        <w:t xml:space="preserve">ship reporting on the basis of SOLAS V/11 and its associated IMO resolutions and </w:t>
      </w:r>
      <w:r w:rsidRPr="00590564">
        <w:rPr>
          <w:rFonts w:cstheme="minorHAnsi"/>
          <w:color w:val="000000"/>
          <w:spacing w:val="1"/>
          <w:sz w:val="22"/>
          <w:lang w:val="en-US"/>
        </w:rPr>
        <w:t xml:space="preserve">guidelines as amended (submitting a proposal to IMO may be necessary - refer to </w:t>
      </w:r>
      <w:r w:rsidRPr="00590564">
        <w:rPr>
          <w:rFonts w:cstheme="minorHAnsi"/>
          <w:color w:val="000000"/>
          <w:sz w:val="22"/>
          <w:lang w:val="en-US"/>
        </w:rPr>
        <w:t>IMO MSC/Circ.1060);</w:t>
      </w:r>
    </w:p>
    <w:p w14:paraId="4A53C4C3"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improvements to visual and radio aids to navigation;</w:t>
      </w:r>
    </w:p>
    <w:p w14:paraId="0AB05299"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expanded pilotage for all or certain categories of vessels;</w:t>
      </w:r>
    </w:p>
    <w:p w14:paraId="295D5E52"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removal to a safe clearance depth of navigational hazards, e.g. dangerous wrecks;</w:t>
      </w:r>
    </w:p>
    <w:p w14:paraId="7DF8461A"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 xml:space="preserve">implementation of an emergency response </w:t>
      </w:r>
      <w:proofErr w:type="spellStart"/>
      <w:r w:rsidRPr="00590564">
        <w:rPr>
          <w:rFonts w:cstheme="minorHAnsi"/>
          <w:color w:val="000000"/>
          <w:sz w:val="22"/>
          <w:lang w:val="en-US"/>
        </w:rPr>
        <w:t>organisation</w:t>
      </w:r>
      <w:proofErr w:type="spellEnd"/>
      <w:r w:rsidRPr="00590564">
        <w:rPr>
          <w:rFonts w:cstheme="minorHAnsi"/>
          <w:color w:val="000000"/>
          <w:sz w:val="22"/>
          <w:lang w:val="en-US"/>
        </w:rPr>
        <w:t>;</w:t>
      </w:r>
    </w:p>
    <w:p w14:paraId="38A65D3D"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other passive measures to enhance the safety and efficiency of the maritime traffic;</w:t>
      </w:r>
    </w:p>
    <w:p w14:paraId="6153C87F"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dredging.</w:t>
      </w:r>
    </w:p>
    <w:p w14:paraId="663F9A15" w14:textId="77777777" w:rsidR="00F26302" w:rsidRPr="00590564" w:rsidRDefault="00F26302" w:rsidP="00590564">
      <w:pPr>
        <w:spacing w:before="120" w:after="120" w:line="240" w:lineRule="auto"/>
        <w:ind w:left="144" w:right="144"/>
        <w:jc w:val="both"/>
        <w:rPr>
          <w:rFonts w:cstheme="minorHAnsi"/>
          <w:color w:val="000000"/>
          <w:spacing w:val="-2"/>
        </w:rPr>
      </w:pPr>
      <w:r w:rsidRPr="00590564">
        <w:rPr>
          <w:rFonts w:cstheme="minorHAnsi"/>
          <w:color w:val="000000"/>
          <w:spacing w:val="-2"/>
          <w:sz w:val="22"/>
          <w:lang w:val="en-US"/>
        </w:rPr>
        <w:t xml:space="preserve">The optimum combination of these passive maritime traffic management measures in terms of </w:t>
      </w:r>
      <w:r w:rsidRPr="00590564">
        <w:rPr>
          <w:rFonts w:cstheme="minorHAnsi"/>
          <w:color w:val="000000"/>
          <w:sz w:val="22"/>
          <w:lang w:val="en-US"/>
        </w:rPr>
        <w:t>effectiveness should be defined, and the resulting enhancement of traffic safety and efficiency should be estimated.</w:t>
      </w:r>
    </w:p>
    <w:p w14:paraId="310711B0" w14:textId="77777777" w:rsidR="00F26302" w:rsidRPr="00590564" w:rsidRDefault="00F26302" w:rsidP="00590564">
      <w:pPr>
        <w:spacing w:before="120" w:after="120" w:line="240" w:lineRule="auto"/>
        <w:ind w:left="144" w:right="144"/>
        <w:jc w:val="both"/>
        <w:rPr>
          <w:rFonts w:cstheme="minorHAnsi"/>
          <w:color w:val="000000"/>
          <w:spacing w:val="-2"/>
        </w:rPr>
      </w:pPr>
      <w:r w:rsidRPr="00590564">
        <w:rPr>
          <w:rFonts w:cstheme="minorHAnsi"/>
          <w:color w:val="000000"/>
          <w:spacing w:val="-2"/>
          <w:sz w:val="22"/>
          <w:lang w:val="en-US"/>
        </w:rPr>
        <w:t xml:space="preserve">The report of the Preliminary Assessment phase, which should contain all fact finding activities, </w:t>
      </w:r>
      <w:r w:rsidRPr="00590564">
        <w:rPr>
          <w:rFonts w:cstheme="minorHAnsi"/>
          <w:color w:val="000000"/>
          <w:spacing w:val="11"/>
          <w:sz w:val="22"/>
          <w:lang w:val="en-US"/>
        </w:rPr>
        <w:t xml:space="preserve">analyses, assessments, weightings, considerations and conclusions of the possible </w:t>
      </w:r>
      <w:r w:rsidRPr="00590564">
        <w:rPr>
          <w:rFonts w:cstheme="minorHAnsi"/>
          <w:color w:val="000000"/>
          <w:spacing w:val="1"/>
          <w:sz w:val="22"/>
          <w:lang w:val="en-US"/>
        </w:rPr>
        <w:t xml:space="preserve">enhancement of the traffic situation by introduction of passive techniques, should be presented </w:t>
      </w:r>
      <w:r w:rsidRPr="00590564">
        <w:rPr>
          <w:rFonts w:cstheme="minorHAnsi"/>
          <w:color w:val="000000"/>
          <w:sz w:val="22"/>
          <w:lang w:val="en-US"/>
        </w:rPr>
        <w:t>to the Competent Authority.</w:t>
      </w:r>
    </w:p>
    <w:p w14:paraId="773E62A7" w14:textId="77777777" w:rsidR="00F26302" w:rsidRPr="00590564" w:rsidRDefault="00F26302" w:rsidP="00590564">
      <w:pPr>
        <w:spacing w:before="120" w:after="120" w:line="240" w:lineRule="auto"/>
        <w:ind w:left="144" w:right="144"/>
        <w:jc w:val="both"/>
        <w:rPr>
          <w:rFonts w:cstheme="minorHAnsi"/>
          <w:color w:val="000000"/>
          <w:spacing w:val="6"/>
        </w:rPr>
      </w:pPr>
      <w:r w:rsidRPr="00590564">
        <w:rPr>
          <w:rFonts w:cstheme="minorHAnsi"/>
          <w:color w:val="000000"/>
          <w:spacing w:val="6"/>
          <w:sz w:val="22"/>
          <w:lang w:val="en-US"/>
        </w:rPr>
        <w:t xml:space="preserve">If the achievable gains by passive techniques are considered inadequate, the option of </w:t>
      </w:r>
      <w:r w:rsidRPr="00590564">
        <w:rPr>
          <w:rFonts w:cstheme="minorHAnsi"/>
          <w:color w:val="000000"/>
          <w:spacing w:val="10"/>
          <w:sz w:val="22"/>
          <w:lang w:val="en-US"/>
        </w:rPr>
        <w:t xml:space="preserve">assessing the possibility of active traffic management by means of a VTS should be </w:t>
      </w:r>
      <w:r w:rsidRPr="00590564">
        <w:rPr>
          <w:rFonts w:cstheme="minorHAnsi"/>
          <w:color w:val="000000"/>
          <w:spacing w:val="6"/>
          <w:sz w:val="22"/>
          <w:lang w:val="en-US"/>
        </w:rPr>
        <w:t xml:space="preserve">recommended in the final Preliminary Assessment report. The Competent/VTS Authority </w:t>
      </w:r>
      <w:r w:rsidRPr="00590564">
        <w:rPr>
          <w:rFonts w:cstheme="minorHAnsi"/>
          <w:color w:val="000000"/>
          <w:sz w:val="22"/>
          <w:lang w:val="en-US"/>
        </w:rPr>
        <w:t xml:space="preserve">should make a decision to proceed to the Feasibility and Design phase taking into consideration </w:t>
      </w:r>
      <w:r w:rsidRPr="00590564">
        <w:rPr>
          <w:rFonts w:cstheme="minorHAnsi"/>
          <w:color w:val="000000"/>
          <w:spacing w:val="2"/>
          <w:sz w:val="22"/>
          <w:lang w:val="en-US"/>
        </w:rPr>
        <w:t xml:space="preserve">the results of the report. Conversely, the Competent/VTS Authority may require further analysis </w:t>
      </w:r>
      <w:r w:rsidRPr="00590564">
        <w:rPr>
          <w:rFonts w:cstheme="minorHAnsi"/>
          <w:color w:val="000000"/>
          <w:sz w:val="22"/>
          <w:lang w:val="en-US"/>
        </w:rPr>
        <w:t>if they consider the findings unsatisfactory.</w:t>
      </w:r>
    </w:p>
    <w:p w14:paraId="2F5B9914" w14:textId="7DD04BEC" w:rsidR="00F26302" w:rsidRDefault="00F26302" w:rsidP="00311782">
      <w:pPr>
        <w:pStyle w:val="Heading3"/>
      </w:pPr>
      <w:bookmarkStart w:id="36" w:name="_Toc20225922"/>
      <w:r>
        <w:rPr>
          <w:lang w:val="en-US"/>
        </w:rPr>
        <w:t>Feasibility and Design Phase</w:t>
      </w:r>
      <w:bookmarkEnd w:id="36"/>
    </w:p>
    <w:p w14:paraId="680C6A35" w14:textId="77777777" w:rsidR="00F26302" w:rsidRPr="00590564" w:rsidRDefault="00F26302" w:rsidP="00590564">
      <w:pPr>
        <w:spacing w:before="120" w:after="120" w:line="240" w:lineRule="auto"/>
        <w:ind w:left="144" w:right="144"/>
        <w:jc w:val="both"/>
        <w:rPr>
          <w:rFonts w:cstheme="minorHAnsi"/>
          <w:color w:val="000000"/>
          <w:spacing w:val="-1"/>
        </w:rPr>
      </w:pPr>
      <w:r w:rsidRPr="00590564">
        <w:rPr>
          <w:rFonts w:cstheme="minorHAnsi"/>
          <w:color w:val="000000"/>
          <w:spacing w:val="-1"/>
          <w:sz w:val="22"/>
          <w:lang w:val="en-US"/>
        </w:rPr>
        <w:t xml:space="preserve">If the previous Preliminary Assessment phase has indicated that passive measures alone are </w:t>
      </w:r>
      <w:r w:rsidRPr="00590564">
        <w:rPr>
          <w:rFonts w:cstheme="minorHAnsi"/>
          <w:color w:val="000000"/>
          <w:sz w:val="22"/>
          <w:lang w:val="en-US"/>
        </w:rPr>
        <w:t>inadequate to attain the desired level of safety and efficiency of the maritime traffic in the area under consideration, the effect of establishing a VTS should be tested.</w:t>
      </w:r>
    </w:p>
    <w:p w14:paraId="3F535A35" w14:textId="77777777" w:rsidR="00F26302" w:rsidRPr="00590564" w:rsidRDefault="00F26302" w:rsidP="00590564">
      <w:pPr>
        <w:spacing w:before="120" w:after="120" w:line="240" w:lineRule="auto"/>
        <w:ind w:left="144" w:right="144"/>
        <w:jc w:val="both"/>
        <w:rPr>
          <w:rFonts w:cstheme="minorHAnsi"/>
          <w:color w:val="000000"/>
        </w:rPr>
      </w:pPr>
      <w:r w:rsidRPr="00590564">
        <w:rPr>
          <w:rFonts w:cstheme="minorHAnsi"/>
          <w:color w:val="000000"/>
          <w:sz w:val="22"/>
          <w:lang w:val="en-US"/>
        </w:rPr>
        <w:t xml:space="preserve">The foundation for the work in the Feasibility and Design Study phase is the approved report on </w:t>
      </w:r>
      <w:r w:rsidRPr="00590564">
        <w:rPr>
          <w:rFonts w:cstheme="minorHAnsi"/>
          <w:color w:val="000000"/>
          <w:spacing w:val="3"/>
          <w:sz w:val="22"/>
          <w:lang w:val="en-US"/>
        </w:rPr>
        <w:t xml:space="preserve">the Preliminary Assessment phase which includes the expected functions and benefits of a </w:t>
      </w:r>
      <w:r w:rsidRPr="00590564">
        <w:rPr>
          <w:rFonts w:cstheme="minorHAnsi"/>
          <w:color w:val="000000"/>
          <w:spacing w:val="1"/>
          <w:sz w:val="22"/>
          <w:lang w:val="en-US"/>
        </w:rPr>
        <w:t xml:space="preserve">future VTS. This input may also give an indication of the desired type of service to be provided </w:t>
      </w:r>
      <w:r w:rsidRPr="00590564">
        <w:rPr>
          <w:rFonts w:cstheme="minorHAnsi"/>
          <w:color w:val="000000"/>
          <w:sz w:val="22"/>
          <w:lang w:val="en-US"/>
        </w:rPr>
        <w:t>by the VTS.</w:t>
      </w:r>
    </w:p>
    <w:p w14:paraId="7BB86CC1" w14:textId="77777777" w:rsidR="00F26302" w:rsidRPr="00590564" w:rsidRDefault="00F26302" w:rsidP="00590564">
      <w:pPr>
        <w:spacing w:before="120" w:after="120" w:line="240" w:lineRule="auto"/>
        <w:ind w:left="144"/>
        <w:rPr>
          <w:rFonts w:cstheme="minorHAnsi"/>
          <w:color w:val="000000"/>
        </w:rPr>
      </w:pPr>
      <w:r w:rsidRPr="00590564">
        <w:rPr>
          <w:rFonts w:cstheme="minorHAnsi"/>
          <w:color w:val="000000"/>
          <w:sz w:val="22"/>
          <w:lang w:val="en-US"/>
        </w:rPr>
        <w:t>The first task in this phase is to establish the functional requirements addressing:</w:t>
      </w:r>
    </w:p>
    <w:p w14:paraId="6D312F95"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3"/>
        </w:rPr>
      </w:pPr>
      <w:r w:rsidRPr="00590564">
        <w:rPr>
          <w:rFonts w:cstheme="minorHAnsi"/>
          <w:color w:val="000000"/>
          <w:spacing w:val="-3"/>
          <w:sz w:val="22"/>
          <w:lang w:val="en-US"/>
        </w:rPr>
        <w:lastRenderedPageBreak/>
        <w:t xml:space="preserve">co-operation between authorities, allied services and the port community, including </w:t>
      </w:r>
      <w:r w:rsidRPr="00590564">
        <w:rPr>
          <w:rFonts w:cstheme="minorHAnsi"/>
          <w:color w:val="000000"/>
          <w:sz w:val="22"/>
          <w:lang w:val="en-US"/>
        </w:rPr>
        <w:t>Government agencies such as Immigration, Customs, Coastguard etc.;</w:t>
      </w:r>
    </w:p>
    <w:p w14:paraId="12FB508E" w14:textId="77777777" w:rsidR="00F26302" w:rsidRPr="00590564" w:rsidRDefault="00F26302" w:rsidP="00DC4879">
      <w:pPr>
        <w:numPr>
          <w:ilvl w:val="0"/>
          <w:numId w:val="34"/>
        </w:numPr>
        <w:tabs>
          <w:tab w:val="clear" w:pos="648"/>
          <w:tab w:val="decimal" w:pos="1368"/>
        </w:tabs>
        <w:spacing w:before="120" w:after="120" w:line="240" w:lineRule="auto"/>
        <w:ind w:left="1368" w:hanging="648"/>
        <w:rPr>
          <w:rFonts w:cstheme="minorHAnsi"/>
          <w:color w:val="000000"/>
        </w:rPr>
      </w:pPr>
      <w:r w:rsidRPr="00590564">
        <w:rPr>
          <w:rFonts w:cstheme="minorHAnsi"/>
          <w:color w:val="000000"/>
          <w:sz w:val="22"/>
          <w:lang w:val="en-US"/>
        </w:rPr>
        <w:t>delineating the VTS area and, if appropriate, VTS sub-areas or sectors;</w:t>
      </w:r>
    </w:p>
    <w:p w14:paraId="4E4E20F1" w14:textId="77777777" w:rsidR="00F26302" w:rsidRPr="00590564" w:rsidRDefault="00F26302" w:rsidP="00DC4879">
      <w:pPr>
        <w:numPr>
          <w:ilvl w:val="0"/>
          <w:numId w:val="34"/>
        </w:numPr>
        <w:tabs>
          <w:tab w:val="clear" w:pos="648"/>
          <w:tab w:val="decimal" w:pos="1368"/>
        </w:tabs>
        <w:spacing w:before="120" w:after="120" w:line="240" w:lineRule="auto"/>
        <w:ind w:left="1368" w:hanging="648"/>
        <w:rPr>
          <w:rFonts w:cstheme="minorHAnsi"/>
          <w:color w:val="000000"/>
        </w:rPr>
      </w:pPr>
      <w:r w:rsidRPr="00590564">
        <w:rPr>
          <w:rFonts w:cstheme="minorHAnsi"/>
          <w:color w:val="000000"/>
          <w:sz w:val="22"/>
          <w:lang w:val="en-US"/>
        </w:rPr>
        <w:t>system users and user requirements;</w:t>
      </w:r>
    </w:p>
    <w:p w14:paraId="265290B9"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1"/>
        </w:rPr>
      </w:pPr>
      <w:r w:rsidRPr="00590564">
        <w:rPr>
          <w:rFonts w:cstheme="minorHAnsi"/>
          <w:color w:val="000000"/>
          <w:spacing w:val="1"/>
          <w:sz w:val="22"/>
          <w:lang w:val="en-US"/>
        </w:rPr>
        <w:t xml:space="preserve">responsibilities of involved parties. Where appropriate, responsibilities should at a </w:t>
      </w:r>
      <w:r w:rsidRPr="00590564">
        <w:rPr>
          <w:rFonts w:cstheme="minorHAnsi"/>
          <w:color w:val="000000"/>
          <w:sz w:val="22"/>
          <w:lang w:val="en-US"/>
        </w:rPr>
        <w:t>later date be clearly defined and incorporated in the relevant legislation;</w:t>
      </w:r>
    </w:p>
    <w:p w14:paraId="4886D483"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1"/>
        </w:rPr>
      </w:pPr>
      <w:r w:rsidRPr="00590564">
        <w:rPr>
          <w:rFonts w:cstheme="minorHAnsi"/>
          <w:color w:val="000000"/>
          <w:spacing w:val="1"/>
          <w:sz w:val="22"/>
          <w:lang w:val="en-US"/>
        </w:rPr>
        <w:t xml:space="preserve">type of services to be provided. Refer to Appendix 1 ‘Criteria for Determining Type </w:t>
      </w:r>
      <w:r w:rsidRPr="00590564">
        <w:rPr>
          <w:rFonts w:cstheme="minorHAnsi"/>
          <w:color w:val="000000"/>
          <w:sz w:val="22"/>
          <w:lang w:val="en-US"/>
        </w:rPr>
        <w:t>of VTS Services’;</w:t>
      </w:r>
    </w:p>
    <w:p w14:paraId="77936E1E" w14:textId="77777777" w:rsidR="00F26302" w:rsidRPr="00590564" w:rsidRDefault="00F26302" w:rsidP="00DC4879">
      <w:pPr>
        <w:numPr>
          <w:ilvl w:val="0"/>
          <w:numId w:val="34"/>
        </w:numPr>
        <w:tabs>
          <w:tab w:val="clear" w:pos="648"/>
          <w:tab w:val="decimal" w:pos="1368"/>
        </w:tabs>
        <w:spacing w:before="120" w:after="120" w:line="240" w:lineRule="auto"/>
        <w:ind w:left="1368" w:hanging="648"/>
        <w:rPr>
          <w:rFonts w:cstheme="minorHAnsi"/>
          <w:color w:val="000000"/>
        </w:rPr>
      </w:pPr>
      <w:r w:rsidRPr="00590564">
        <w:rPr>
          <w:rFonts w:cstheme="minorHAnsi"/>
          <w:color w:val="000000"/>
          <w:sz w:val="22"/>
          <w:lang w:val="en-US"/>
        </w:rPr>
        <w:t>the operating hours of the VTS;</w:t>
      </w:r>
    </w:p>
    <w:p w14:paraId="6DF46E81" w14:textId="77777777" w:rsidR="00F26302" w:rsidRPr="00590564" w:rsidRDefault="00F26302" w:rsidP="00DC4879">
      <w:pPr>
        <w:numPr>
          <w:ilvl w:val="0"/>
          <w:numId w:val="34"/>
        </w:numPr>
        <w:tabs>
          <w:tab w:val="clear" w:pos="648"/>
          <w:tab w:val="decimal" w:pos="1368"/>
        </w:tabs>
        <w:spacing w:before="120" w:after="120" w:line="240" w:lineRule="auto"/>
        <w:ind w:left="1368" w:hanging="648"/>
        <w:rPr>
          <w:rFonts w:cstheme="minorHAnsi"/>
          <w:color w:val="000000"/>
        </w:rPr>
      </w:pPr>
      <w:r w:rsidRPr="00590564">
        <w:rPr>
          <w:rFonts w:cstheme="minorHAnsi"/>
          <w:color w:val="000000"/>
          <w:sz w:val="22"/>
          <w:lang w:val="en-US"/>
        </w:rPr>
        <w:t>types and sizes of vessels which are required or expected to participate in the VTS;</w:t>
      </w:r>
    </w:p>
    <w:p w14:paraId="55404392" w14:textId="77777777" w:rsidR="00F26302" w:rsidRPr="00590564" w:rsidRDefault="00F26302" w:rsidP="00DC4879">
      <w:pPr>
        <w:numPr>
          <w:ilvl w:val="0"/>
          <w:numId w:val="34"/>
        </w:numPr>
        <w:tabs>
          <w:tab w:val="clear" w:pos="648"/>
          <w:tab w:val="decimal" w:pos="1368"/>
        </w:tabs>
        <w:spacing w:before="120" w:after="120" w:line="240" w:lineRule="auto"/>
        <w:ind w:left="1368" w:hanging="648"/>
        <w:rPr>
          <w:rFonts w:cstheme="minorHAnsi"/>
          <w:color w:val="000000"/>
        </w:rPr>
      </w:pPr>
      <w:r w:rsidRPr="00590564">
        <w:rPr>
          <w:rFonts w:cstheme="minorHAnsi"/>
          <w:color w:val="000000"/>
          <w:sz w:val="22"/>
          <w:lang w:val="en-US"/>
        </w:rPr>
        <w:t>tasks to be performed by VTS personnel;</w:t>
      </w:r>
    </w:p>
    <w:p w14:paraId="7FEB8D06" w14:textId="136CD4AD" w:rsidR="00F26302" w:rsidRPr="00590564" w:rsidRDefault="00F26302" w:rsidP="00DC4879">
      <w:pPr>
        <w:numPr>
          <w:ilvl w:val="0"/>
          <w:numId w:val="34"/>
        </w:numPr>
        <w:tabs>
          <w:tab w:val="clear" w:pos="648"/>
          <w:tab w:val="decimal" w:pos="1368"/>
        </w:tabs>
        <w:spacing w:before="120" w:after="120" w:line="240" w:lineRule="auto"/>
        <w:ind w:left="1368" w:right="144" w:hanging="648"/>
        <w:jc w:val="both"/>
        <w:rPr>
          <w:rFonts w:cstheme="minorHAnsi"/>
          <w:color w:val="000000"/>
          <w:spacing w:val="-3"/>
        </w:rPr>
      </w:pPr>
      <w:r w:rsidRPr="00590564">
        <w:rPr>
          <w:rFonts w:cstheme="minorHAnsi"/>
          <w:color w:val="000000"/>
          <w:spacing w:val="-3"/>
          <w:sz w:val="22"/>
          <w:lang w:val="en-US"/>
        </w:rPr>
        <w:t xml:space="preserve">legal framework including, if appropriate, liability issues and a policy with respect to </w:t>
      </w:r>
      <w:r w:rsidRPr="00590564">
        <w:rPr>
          <w:rFonts w:cstheme="minorHAnsi"/>
          <w:color w:val="000000"/>
          <w:sz w:val="22"/>
          <w:lang w:val="en-US"/>
        </w:rPr>
        <w:t>violations of VTS regulatory requirements. Such policy should be consistent with national law;</w:t>
      </w:r>
    </w:p>
    <w:p w14:paraId="0A8E108D"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2"/>
        </w:rPr>
      </w:pPr>
      <w:r w:rsidRPr="00590564">
        <w:rPr>
          <w:rFonts w:cstheme="minorHAnsi"/>
          <w:color w:val="000000"/>
          <w:spacing w:val="2"/>
          <w:sz w:val="22"/>
          <w:lang w:val="en-US"/>
        </w:rPr>
        <w:t xml:space="preserve">the VTS general set-up, including staffing, health and safety issues and human </w:t>
      </w:r>
      <w:r w:rsidRPr="00590564">
        <w:rPr>
          <w:rFonts w:cstheme="minorHAnsi"/>
          <w:color w:val="000000"/>
          <w:sz w:val="22"/>
          <w:lang w:val="en-US"/>
        </w:rPr>
        <w:t>factors;</w:t>
      </w:r>
    </w:p>
    <w:p w14:paraId="071D9DF5"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jc w:val="both"/>
        <w:rPr>
          <w:rFonts w:cstheme="minorHAnsi"/>
          <w:color w:val="000000"/>
          <w:spacing w:val="4"/>
        </w:rPr>
      </w:pPr>
      <w:r w:rsidRPr="00590564">
        <w:rPr>
          <w:rFonts w:cstheme="minorHAnsi"/>
          <w:color w:val="000000"/>
          <w:spacing w:val="4"/>
          <w:sz w:val="22"/>
          <w:lang w:val="en-US"/>
        </w:rPr>
        <w:t xml:space="preserve">basic functional design, as well as a policy on back-up facilities, including the </w:t>
      </w:r>
      <w:r w:rsidRPr="00590564">
        <w:rPr>
          <w:rFonts w:cstheme="minorHAnsi"/>
          <w:color w:val="000000"/>
          <w:spacing w:val="-2"/>
          <w:sz w:val="22"/>
          <w:lang w:val="en-US"/>
        </w:rPr>
        <w:t xml:space="preserve">required redundancy/overlap of e.g. surveillance and communications coverage, to </w:t>
      </w:r>
      <w:r w:rsidRPr="00590564">
        <w:rPr>
          <w:rFonts w:cstheme="minorHAnsi"/>
          <w:color w:val="000000"/>
          <w:sz w:val="22"/>
          <w:lang w:val="en-US"/>
        </w:rPr>
        <w:t xml:space="preserve">sustain and maintain the desired level of reliability and availability, which means that </w:t>
      </w:r>
      <w:r w:rsidRPr="00590564">
        <w:rPr>
          <w:rFonts w:cstheme="minorHAnsi"/>
          <w:color w:val="000000"/>
          <w:spacing w:val="-1"/>
          <w:sz w:val="22"/>
          <w:lang w:val="en-US"/>
        </w:rPr>
        <w:t xml:space="preserve">it is critical that levels of reliability and availability are defined for all elements of the </w:t>
      </w:r>
      <w:r w:rsidRPr="00590564">
        <w:rPr>
          <w:rFonts w:cstheme="minorHAnsi"/>
          <w:color w:val="000000"/>
          <w:spacing w:val="7"/>
          <w:sz w:val="22"/>
          <w:lang w:val="en-US"/>
        </w:rPr>
        <w:t xml:space="preserve">basic functional design (see IALA Recommendation V-128 ‘Operational and </w:t>
      </w:r>
      <w:r w:rsidRPr="00590564">
        <w:rPr>
          <w:rFonts w:cstheme="minorHAnsi"/>
          <w:color w:val="000000"/>
          <w:sz w:val="22"/>
          <w:lang w:val="en-US"/>
        </w:rPr>
        <w:t>Technical Performance Requirements for VTS Equipment’);</w:t>
      </w:r>
    </w:p>
    <w:p w14:paraId="16418457"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operational requirements, including a structure of information flows;</w:t>
      </w:r>
    </w:p>
    <w:p w14:paraId="6A7ECA41"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 xml:space="preserve">physical security of the VTS </w:t>
      </w:r>
      <w:proofErr w:type="spellStart"/>
      <w:r w:rsidRPr="00590564">
        <w:rPr>
          <w:rFonts w:cstheme="minorHAnsi"/>
          <w:color w:val="000000"/>
          <w:sz w:val="22"/>
          <w:lang w:val="en-US"/>
        </w:rPr>
        <w:t>centre</w:t>
      </w:r>
      <w:proofErr w:type="spellEnd"/>
      <w:r w:rsidRPr="00590564">
        <w:rPr>
          <w:rFonts w:cstheme="minorHAnsi"/>
          <w:color w:val="000000"/>
          <w:sz w:val="22"/>
          <w:lang w:val="en-US"/>
        </w:rPr>
        <w:t xml:space="preserve"> and remote sites;</w:t>
      </w:r>
    </w:p>
    <w:p w14:paraId="1D2218DA"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jc w:val="both"/>
        <w:rPr>
          <w:rFonts w:cstheme="minorHAnsi"/>
          <w:color w:val="000000"/>
          <w:spacing w:val="1"/>
        </w:rPr>
      </w:pPr>
      <w:r w:rsidRPr="00590564">
        <w:rPr>
          <w:rFonts w:cstheme="minorHAnsi"/>
          <w:color w:val="000000"/>
          <w:spacing w:val="1"/>
          <w:sz w:val="22"/>
          <w:lang w:val="en-US"/>
        </w:rPr>
        <w:t xml:space="preserve">general outline for a VTS database; and, if appropriate, a general outline for means </w:t>
      </w:r>
      <w:r w:rsidRPr="00590564">
        <w:rPr>
          <w:rFonts w:cstheme="minorHAnsi"/>
          <w:color w:val="000000"/>
          <w:spacing w:val="-1"/>
          <w:sz w:val="22"/>
          <w:lang w:val="en-US"/>
        </w:rPr>
        <w:t xml:space="preserve">to retain and retrieve the traffic image, radio and other communication methods and </w:t>
      </w:r>
      <w:r w:rsidRPr="00590564">
        <w:rPr>
          <w:rFonts w:cstheme="minorHAnsi"/>
          <w:color w:val="000000"/>
          <w:sz w:val="22"/>
          <w:lang w:val="en-US"/>
        </w:rPr>
        <w:t>other relevant information;</w:t>
      </w:r>
    </w:p>
    <w:p w14:paraId="402012A0"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a general outline of operational procedures should be prepared;</w:t>
      </w:r>
    </w:p>
    <w:p w14:paraId="29775D24"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jc w:val="both"/>
        <w:rPr>
          <w:rFonts w:cstheme="minorHAnsi"/>
          <w:color w:val="000000"/>
          <w:spacing w:val="5"/>
        </w:rPr>
      </w:pPr>
      <w:r w:rsidRPr="00590564">
        <w:rPr>
          <w:rFonts w:cstheme="minorHAnsi"/>
          <w:color w:val="000000"/>
          <w:spacing w:val="5"/>
          <w:sz w:val="22"/>
          <w:lang w:val="en-US"/>
        </w:rPr>
        <w:t xml:space="preserve">if appropriate, co-ordination and co-operation with adjacent VTS systems (in </w:t>
      </w:r>
      <w:r w:rsidRPr="00590564">
        <w:rPr>
          <w:rFonts w:cstheme="minorHAnsi"/>
          <w:color w:val="000000"/>
          <w:spacing w:val="-2"/>
          <w:sz w:val="22"/>
          <w:lang w:val="en-US"/>
        </w:rPr>
        <w:t xml:space="preserve">particular uniform procedures and operations); and/or with adjacent ship reporting </w:t>
      </w:r>
      <w:r w:rsidRPr="00590564">
        <w:rPr>
          <w:rFonts w:cstheme="minorHAnsi"/>
          <w:color w:val="000000"/>
          <w:sz w:val="22"/>
          <w:lang w:val="en-US"/>
        </w:rPr>
        <w:t>systems;</w:t>
      </w:r>
    </w:p>
    <w:p w14:paraId="633CFFD3"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funding: investments, operating costs and, if appropriate, a policy on VTS fees;</w:t>
      </w:r>
    </w:p>
    <w:p w14:paraId="362F2203" w14:textId="77777777" w:rsidR="00F26302" w:rsidRPr="00590564" w:rsidRDefault="00F26302" w:rsidP="00DC4879">
      <w:pPr>
        <w:numPr>
          <w:ilvl w:val="0"/>
          <w:numId w:val="34"/>
        </w:numPr>
        <w:tabs>
          <w:tab w:val="clear" w:pos="648"/>
          <w:tab w:val="decimal" w:pos="1368"/>
        </w:tabs>
        <w:spacing w:before="120" w:after="120" w:line="240" w:lineRule="auto"/>
        <w:ind w:left="1368" w:hanging="648"/>
        <w:jc w:val="both"/>
        <w:rPr>
          <w:rFonts w:cstheme="minorHAnsi"/>
          <w:color w:val="000000"/>
        </w:rPr>
      </w:pPr>
      <w:r w:rsidRPr="00590564">
        <w:rPr>
          <w:rFonts w:cstheme="minorHAnsi"/>
          <w:color w:val="000000"/>
          <w:sz w:val="22"/>
          <w:lang w:val="en-US"/>
        </w:rPr>
        <w:t>managerial requirements;</w:t>
      </w:r>
    </w:p>
    <w:p w14:paraId="49389732"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jc w:val="both"/>
        <w:rPr>
          <w:rFonts w:cstheme="minorHAnsi"/>
          <w:color w:val="000000"/>
          <w:spacing w:val="-3"/>
        </w:rPr>
      </w:pPr>
      <w:r w:rsidRPr="00590564">
        <w:rPr>
          <w:rFonts w:cstheme="minorHAnsi"/>
          <w:color w:val="000000"/>
          <w:spacing w:val="-3"/>
          <w:sz w:val="22"/>
          <w:lang w:val="en-US"/>
        </w:rPr>
        <w:t xml:space="preserve">outline requirements for recruitment, qualifications, training and certification of VTS </w:t>
      </w:r>
      <w:r w:rsidRPr="00590564">
        <w:rPr>
          <w:rFonts w:cstheme="minorHAnsi"/>
          <w:color w:val="000000"/>
          <w:spacing w:val="2"/>
          <w:sz w:val="22"/>
          <w:lang w:val="en-US"/>
        </w:rPr>
        <w:t xml:space="preserve">personnel in accordance with IALA Recommendation V-103 Standards on VTS </w:t>
      </w:r>
      <w:r w:rsidRPr="00590564">
        <w:rPr>
          <w:rFonts w:cstheme="minorHAnsi"/>
          <w:color w:val="000000"/>
          <w:sz w:val="22"/>
          <w:lang w:val="en-US"/>
        </w:rPr>
        <w:t>Training;</w:t>
      </w:r>
    </w:p>
    <w:p w14:paraId="1B0D254B" w14:textId="77777777" w:rsidR="00F26302" w:rsidRPr="00590564" w:rsidRDefault="00F26302" w:rsidP="00DC4879">
      <w:pPr>
        <w:numPr>
          <w:ilvl w:val="0"/>
          <w:numId w:val="34"/>
        </w:numPr>
        <w:tabs>
          <w:tab w:val="clear" w:pos="648"/>
          <w:tab w:val="decimal" w:pos="1368"/>
        </w:tabs>
        <w:spacing w:before="120" w:after="120" w:line="240" w:lineRule="auto"/>
        <w:ind w:left="1368" w:right="144" w:hanging="648"/>
        <w:rPr>
          <w:rFonts w:cstheme="minorHAnsi"/>
          <w:color w:val="000000"/>
          <w:spacing w:val="11"/>
        </w:rPr>
      </w:pPr>
      <w:r w:rsidRPr="00590564">
        <w:rPr>
          <w:rFonts w:cstheme="minorHAnsi"/>
          <w:color w:val="000000"/>
          <w:spacing w:val="11"/>
          <w:sz w:val="22"/>
          <w:lang w:val="en-US"/>
        </w:rPr>
        <w:t xml:space="preserve">VTS equipment life cycle, warranty and maintenance (including training for </w:t>
      </w:r>
      <w:r w:rsidRPr="00590564">
        <w:rPr>
          <w:rFonts w:cstheme="minorHAnsi"/>
          <w:color w:val="000000"/>
          <w:spacing w:val="11"/>
          <w:sz w:val="22"/>
          <w:lang w:val="en-US"/>
        </w:rPr>
        <w:br/>
      </w:r>
      <w:r w:rsidRPr="00590564">
        <w:rPr>
          <w:rFonts w:cstheme="minorHAnsi"/>
          <w:color w:val="000000"/>
          <w:sz w:val="22"/>
          <w:lang w:val="en-US"/>
        </w:rPr>
        <w:t>operational use and maintenance management of the technical part of system);</w:t>
      </w:r>
    </w:p>
    <w:p w14:paraId="625C76B3" w14:textId="77777777" w:rsidR="00F26302" w:rsidRPr="00590564" w:rsidRDefault="00F26302" w:rsidP="00DC4879">
      <w:pPr>
        <w:numPr>
          <w:ilvl w:val="0"/>
          <w:numId w:val="34"/>
        </w:numPr>
        <w:tabs>
          <w:tab w:val="clear" w:pos="648"/>
          <w:tab w:val="decimal" w:pos="1368"/>
        </w:tabs>
        <w:spacing w:before="120" w:after="120" w:line="240" w:lineRule="auto"/>
        <w:ind w:left="1368" w:hanging="648"/>
        <w:rPr>
          <w:rFonts w:cstheme="minorHAnsi"/>
          <w:color w:val="000000"/>
        </w:rPr>
      </w:pPr>
      <w:r w:rsidRPr="00590564">
        <w:rPr>
          <w:rFonts w:cstheme="minorHAnsi"/>
          <w:color w:val="000000"/>
          <w:sz w:val="22"/>
          <w:lang w:val="en-US"/>
        </w:rPr>
        <w:t>any other relevant functional requirements.</w:t>
      </w:r>
    </w:p>
    <w:p w14:paraId="1042A3AC" w14:textId="77777777" w:rsidR="00F26302" w:rsidRPr="00590564" w:rsidRDefault="00F26302" w:rsidP="00590564">
      <w:pPr>
        <w:spacing w:before="120" w:after="120" w:line="240" w:lineRule="auto"/>
        <w:ind w:left="144" w:right="144"/>
        <w:jc w:val="both"/>
        <w:rPr>
          <w:rFonts w:cstheme="minorHAnsi"/>
          <w:color w:val="000000"/>
        </w:rPr>
      </w:pPr>
      <w:r w:rsidRPr="00590564">
        <w:rPr>
          <w:rFonts w:cstheme="minorHAnsi"/>
          <w:color w:val="000000"/>
          <w:sz w:val="22"/>
          <w:lang w:val="en-US"/>
        </w:rPr>
        <w:t xml:space="preserve">It is very important in this Feasibility and Design phase that the functional requirements to be </w:t>
      </w:r>
      <w:r w:rsidRPr="00590564">
        <w:rPr>
          <w:rFonts w:cstheme="minorHAnsi"/>
          <w:color w:val="000000"/>
          <w:spacing w:val="3"/>
          <w:sz w:val="22"/>
          <w:lang w:val="en-US"/>
        </w:rPr>
        <w:t xml:space="preserve">developed do not lead to unnecessary expenses in the proposed VTS. Furthermore, in this phase the design should not be influenced by the availability of the existing VTS equipment. </w:t>
      </w:r>
      <w:r w:rsidRPr="00590564">
        <w:rPr>
          <w:rFonts w:cstheme="minorHAnsi"/>
          <w:color w:val="000000"/>
          <w:sz w:val="22"/>
          <w:lang w:val="en-US"/>
        </w:rPr>
        <w:t>Any consultants appointed by the Competent Authority should be independent from any VTS equipment manufacturers.</w:t>
      </w:r>
    </w:p>
    <w:p w14:paraId="678DAD83" w14:textId="77777777" w:rsidR="00F26302" w:rsidRPr="00590564" w:rsidRDefault="00F26302" w:rsidP="00590564">
      <w:pPr>
        <w:spacing w:before="120" w:after="120" w:line="240" w:lineRule="auto"/>
        <w:ind w:left="144" w:right="144"/>
        <w:jc w:val="both"/>
        <w:rPr>
          <w:rFonts w:cstheme="minorHAnsi"/>
          <w:color w:val="000000"/>
        </w:rPr>
      </w:pPr>
      <w:r w:rsidRPr="00590564">
        <w:rPr>
          <w:rFonts w:cstheme="minorHAnsi"/>
          <w:color w:val="000000"/>
          <w:sz w:val="22"/>
          <w:lang w:val="en-US"/>
        </w:rPr>
        <w:t xml:space="preserve">The report of the Feasibility and Design phase should contain all functional requirements as set </w:t>
      </w:r>
      <w:r w:rsidRPr="00590564">
        <w:rPr>
          <w:rFonts w:cstheme="minorHAnsi"/>
          <w:color w:val="000000"/>
          <w:spacing w:val="3"/>
          <w:sz w:val="22"/>
          <w:lang w:val="en-US"/>
        </w:rPr>
        <w:t xml:space="preserve">out previously in this section and proposals for the organisational, legislative, and funding </w:t>
      </w:r>
      <w:r w:rsidRPr="00590564">
        <w:rPr>
          <w:rFonts w:cstheme="minorHAnsi"/>
          <w:color w:val="000000"/>
          <w:spacing w:val="-1"/>
          <w:sz w:val="22"/>
          <w:lang w:val="en-US"/>
        </w:rPr>
        <w:t xml:space="preserve">framework. The report should be presented to the Competent Authority for appropriate action. </w:t>
      </w:r>
      <w:r w:rsidRPr="00590564">
        <w:rPr>
          <w:rFonts w:cstheme="minorHAnsi"/>
          <w:color w:val="000000"/>
          <w:sz w:val="22"/>
          <w:lang w:val="en-US"/>
        </w:rPr>
        <w:t>Additional actions may be considered necessary if the findings of the report are unsatisfactory.</w:t>
      </w:r>
    </w:p>
    <w:p w14:paraId="414664FD" w14:textId="77777777" w:rsidR="00F26302" w:rsidRPr="00590564" w:rsidRDefault="00F26302" w:rsidP="00590564">
      <w:pPr>
        <w:spacing w:before="120" w:after="120" w:line="240" w:lineRule="auto"/>
        <w:ind w:left="144" w:right="144"/>
        <w:jc w:val="both"/>
        <w:rPr>
          <w:rFonts w:cstheme="minorHAnsi"/>
          <w:color w:val="000000"/>
          <w:spacing w:val="1"/>
        </w:rPr>
      </w:pPr>
      <w:r w:rsidRPr="00590564">
        <w:rPr>
          <w:rFonts w:cstheme="minorHAnsi"/>
          <w:color w:val="000000"/>
          <w:spacing w:val="1"/>
          <w:sz w:val="22"/>
          <w:lang w:val="en-US"/>
        </w:rPr>
        <w:lastRenderedPageBreak/>
        <w:t xml:space="preserve">The acceptance of this document by the Competent Authority is an important milestone in the </w:t>
      </w:r>
      <w:r w:rsidRPr="00590564">
        <w:rPr>
          <w:rFonts w:cstheme="minorHAnsi"/>
          <w:color w:val="000000"/>
          <w:spacing w:val="3"/>
          <w:sz w:val="22"/>
          <w:lang w:val="en-US"/>
        </w:rPr>
        <w:t xml:space="preserve">entire project. It is of utmost importance that all the involved parties should concur with the </w:t>
      </w:r>
      <w:r w:rsidRPr="00590564">
        <w:rPr>
          <w:rFonts w:cstheme="minorHAnsi"/>
          <w:color w:val="000000"/>
          <w:sz w:val="22"/>
          <w:lang w:val="en-US"/>
        </w:rPr>
        <w:t>findings in this document before conducting a Formal Risk Assessment.</w:t>
      </w:r>
    </w:p>
    <w:p w14:paraId="73F80A4C" w14:textId="77777777" w:rsidR="00C12B05" w:rsidRDefault="00C12B05" w:rsidP="00F26302">
      <w:pPr>
        <w:tabs>
          <w:tab w:val="right" w:pos="4356"/>
        </w:tabs>
        <w:spacing w:before="72" w:line="204" w:lineRule="auto"/>
        <w:ind w:left="144"/>
        <w:rPr>
          <w:rFonts w:ascii="Arial" w:hAnsi="Arial"/>
          <w:b/>
          <w:color w:val="000000"/>
          <w:w w:val="105"/>
          <w:sz w:val="22"/>
          <w:lang w:val="en-US"/>
        </w:rPr>
      </w:pPr>
    </w:p>
    <w:p w14:paraId="449D150D" w14:textId="584897E5" w:rsidR="00F26302" w:rsidRDefault="00F26302" w:rsidP="006A06EF">
      <w:pPr>
        <w:pStyle w:val="Heading3"/>
        <w:rPr>
          <w:w w:val="105"/>
        </w:rPr>
      </w:pPr>
      <w:bookmarkStart w:id="37" w:name="_Toc20225923"/>
      <w:r>
        <w:rPr>
          <w:w w:val="105"/>
          <w:lang w:val="en-US"/>
        </w:rPr>
        <w:t>Formal Risk Assessment Phase</w:t>
      </w:r>
      <w:bookmarkEnd w:id="37"/>
    </w:p>
    <w:p w14:paraId="593D7714" w14:textId="056A97E6" w:rsidR="00F26302" w:rsidRPr="00590564" w:rsidRDefault="00F26302" w:rsidP="00590564">
      <w:pPr>
        <w:spacing w:before="120" w:after="120" w:line="240" w:lineRule="auto"/>
        <w:ind w:left="142" w:right="142"/>
        <w:jc w:val="both"/>
        <w:rPr>
          <w:rFonts w:cstheme="minorHAnsi"/>
          <w:color w:val="000000"/>
          <w:sz w:val="22"/>
          <w:lang w:val="en-US"/>
        </w:rPr>
      </w:pPr>
      <w:r w:rsidRPr="00590564">
        <w:rPr>
          <w:rFonts w:cstheme="minorHAnsi"/>
          <w:color w:val="000000"/>
          <w:spacing w:val="4"/>
          <w:sz w:val="22"/>
          <w:lang w:val="en-US"/>
        </w:rPr>
        <w:t xml:space="preserve">The navigational risks of the original baseline situation should be assessed, based on the recorded marine accidents/incidents of the types that are manageable by a VTS, such as </w:t>
      </w:r>
      <w:r w:rsidRPr="00590564">
        <w:rPr>
          <w:rFonts w:cstheme="minorHAnsi"/>
          <w:color w:val="000000"/>
          <w:sz w:val="22"/>
          <w:lang w:val="en-US"/>
        </w:rPr>
        <w:t xml:space="preserve">collisions and groundings; see section 2.1.2.2. However, one of the main difficulties faced in </w:t>
      </w:r>
      <w:r w:rsidRPr="00590564">
        <w:rPr>
          <w:rFonts w:cstheme="minorHAnsi"/>
          <w:color w:val="000000"/>
          <w:spacing w:val="1"/>
          <w:sz w:val="22"/>
          <w:lang w:val="en-US"/>
        </w:rPr>
        <w:t xml:space="preserve">undertaking any form of risk assessment is that, in many cases, the true financial consequences of recorded casualties are not available. Instead they must be estimated by expert judgement </w:t>
      </w:r>
      <w:r w:rsidRPr="00590564">
        <w:rPr>
          <w:rFonts w:cstheme="minorHAnsi"/>
          <w:color w:val="000000"/>
          <w:sz w:val="22"/>
          <w:lang w:val="en-US"/>
        </w:rPr>
        <w:t xml:space="preserve">where possible. It must also take into consideration that the future is not a simple extension of </w:t>
      </w:r>
      <w:r w:rsidRPr="00590564">
        <w:rPr>
          <w:rFonts w:cstheme="minorHAnsi"/>
          <w:color w:val="000000"/>
          <w:spacing w:val="12"/>
          <w:sz w:val="22"/>
          <w:lang w:val="en-US"/>
        </w:rPr>
        <w:t xml:space="preserve">history, so more refined methods must be applied to assess the estimated costs of </w:t>
      </w:r>
      <w:r w:rsidRPr="00590564">
        <w:rPr>
          <w:rFonts w:cstheme="minorHAnsi"/>
          <w:color w:val="000000"/>
          <w:spacing w:val="2"/>
          <w:sz w:val="22"/>
          <w:lang w:val="en-US"/>
        </w:rPr>
        <w:t xml:space="preserve">accidents/incidents and other consequences, such as taking into account foreseeable trends. </w:t>
      </w:r>
      <w:r w:rsidRPr="00590564">
        <w:rPr>
          <w:rFonts w:cstheme="minorHAnsi"/>
          <w:color w:val="000000"/>
          <w:sz w:val="22"/>
          <w:lang w:val="en-US"/>
        </w:rPr>
        <w:t>Risk estimation and evaluation provide vital inputs to any risk assessment.</w:t>
      </w:r>
    </w:p>
    <w:p w14:paraId="4284A92A" w14:textId="77777777" w:rsidR="00F26302" w:rsidRPr="00590564" w:rsidRDefault="00F26302" w:rsidP="00590564">
      <w:pPr>
        <w:pBdr>
          <w:top w:val="single" w:sz="5" w:space="10" w:color="000000"/>
        </w:pBdr>
        <w:spacing w:before="120" w:after="120" w:line="240" w:lineRule="auto"/>
        <w:ind w:left="142" w:right="142"/>
        <w:jc w:val="both"/>
        <w:rPr>
          <w:rFonts w:cstheme="minorHAnsi"/>
          <w:color w:val="000000"/>
          <w:spacing w:val="3"/>
        </w:rPr>
      </w:pPr>
      <w:r w:rsidRPr="00590564">
        <w:rPr>
          <w:rFonts w:cstheme="minorHAnsi"/>
          <w:color w:val="000000"/>
          <w:spacing w:val="3"/>
          <w:sz w:val="22"/>
          <w:lang w:val="en-US"/>
        </w:rPr>
        <w:t xml:space="preserve">Following completion of the risk estimation and evaluation, the established risk assessment tools have to be applied to test the possible enhancement by means of the alternative risk </w:t>
      </w:r>
      <w:r w:rsidRPr="00590564">
        <w:rPr>
          <w:rFonts w:cstheme="minorHAnsi"/>
          <w:color w:val="000000"/>
          <w:sz w:val="22"/>
          <w:lang w:val="en-US"/>
        </w:rPr>
        <w:t xml:space="preserve">mitigation measures taken into consideration when </w:t>
      </w:r>
      <w:proofErr w:type="spellStart"/>
      <w:r w:rsidRPr="00590564">
        <w:rPr>
          <w:rFonts w:cstheme="minorHAnsi"/>
          <w:color w:val="000000"/>
          <w:sz w:val="22"/>
          <w:lang w:val="en-US"/>
        </w:rPr>
        <w:t>finalising</w:t>
      </w:r>
      <w:proofErr w:type="spellEnd"/>
      <w:r w:rsidRPr="00590564">
        <w:rPr>
          <w:rFonts w:cstheme="minorHAnsi"/>
          <w:color w:val="000000"/>
          <w:sz w:val="22"/>
          <w:lang w:val="en-US"/>
        </w:rPr>
        <w:t xml:space="preserve"> the Preliminary Assessment phase </w:t>
      </w:r>
      <w:r w:rsidRPr="00590564">
        <w:rPr>
          <w:rFonts w:cstheme="minorHAnsi"/>
          <w:color w:val="000000"/>
          <w:spacing w:val="1"/>
          <w:sz w:val="22"/>
          <w:lang w:val="en-US"/>
        </w:rPr>
        <w:t xml:space="preserve">(see section 2.1.8), taking into account trends in the traffic volume and composition. This gives </w:t>
      </w:r>
      <w:r w:rsidRPr="00590564">
        <w:rPr>
          <w:rFonts w:cstheme="minorHAnsi"/>
          <w:color w:val="000000"/>
          <w:sz w:val="22"/>
          <w:lang w:val="en-US"/>
        </w:rPr>
        <w:t>an estimate of the annual cost without a VTS.</w:t>
      </w:r>
    </w:p>
    <w:p w14:paraId="765A891F" w14:textId="77777777" w:rsidR="00F26302" w:rsidRPr="00590564" w:rsidRDefault="00F26302" w:rsidP="00590564">
      <w:pPr>
        <w:spacing w:before="120" w:after="120" w:line="240" w:lineRule="auto"/>
        <w:ind w:left="142" w:right="142"/>
        <w:jc w:val="both"/>
        <w:rPr>
          <w:rFonts w:cstheme="minorHAnsi"/>
          <w:color w:val="000000"/>
          <w:spacing w:val="2"/>
        </w:rPr>
      </w:pPr>
      <w:r w:rsidRPr="00590564">
        <w:rPr>
          <w:rFonts w:cstheme="minorHAnsi"/>
          <w:color w:val="000000"/>
          <w:spacing w:val="2"/>
          <w:sz w:val="22"/>
          <w:lang w:val="en-US"/>
        </w:rPr>
        <w:t xml:space="preserve">Finally, the risk assessment methodology has to be applied to the future situation with a VTS. </w:t>
      </w:r>
      <w:r w:rsidRPr="00590564">
        <w:rPr>
          <w:rFonts w:cstheme="minorHAnsi"/>
          <w:color w:val="000000"/>
          <w:sz w:val="22"/>
          <w:lang w:val="en-US"/>
        </w:rPr>
        <w:t xml:space="preserve">The most important problem here is to be able to estimate the reduction of accidents/incidents </w:t>
      </w:r>
      <w:r w:rsidRPr="00590564">
        <w:rPr>
          <w:rFonts w:cstheme="minorHAnsi"/>
          <w:color w:val="000000"/>
          <w:spacing w:val="1"/>
          <w:sz w:val="22"/>
          <w:lang w:val="en-US"/>
        </w:rPr>
        <w:t xml:space="preserve">through interaction of a VTS. The actual figure is, however, dependent on local circumstances </w:t>
      </w:r>
      <w:r w:rsidRPr="00590564">
        <w:rPr>
          <w:rFonts w:cstheme="minorHAnsi"/>
          <w:color w:val="000000"/>
          <w:spacing w:val="-1"/>
          <w:sz w:val="22"/>
          <w:lang w:val="en-US"/>
        </w:rPr>
        <w:t xml:space="preserve">and many other factors that can only be estimated after careful application of risk assessment </w:t>
      </w:r>
      <w:r w:rsidRPr="00590564">
        <w:rPr>
          <w:rFonts w:cstheme="minorHAnsi"/>
          <w:color w:val="000000"/>
          <w:sz w:val="22"/>
          <w:lang w:val="en-US"/>
        </w:rPr>
        <w:t>methods. The use of IALA Guideline 1018 on Risk Management is recommended.</w:t>
      </w:r>
    </w:p>
    <w:p w14:paraId="0A4B5470" w14:textId="5A1A8F7E" w:rsidR="00F26302" w:rsidRDefault="00F26302" w:rsidP="00C12B05">
      <w:pPr>
        <w:pStyle w:val="Heading3"/>
        <w:rPr>
          <w:w w:val="105"/>
        </w:rPr>
      </w:pPr>
      <w:bookmarkStart w:id="38" w:name="_Toc20225924"/>
      <w:r>
        <w:rPr>
          <w:w w:val="105"/>
          <w:lang w:val="en-US"/>
        </w:rPr>
        <w:t>Cost Benefit Analysis (CBA) Phase</w:t>
      </w:r>
      <w:bookmarkEnd w:id="38"/>
    </w:p>
    <w:p w14:paraId="06F30F01" w14:textId="77777777" w:rsidR="00F26302" w:rsidRPr="00590564" w:rsidRDefault="00F26302" w:rsidP="00590564">
      <w:pPr>
        <w:spacing w:before="120" w:after="120" w:line="240" w:lineRule="auto"/>
        <w:ind w:left="142" w:right="142"/>
        <w:jc w:val="both"/>
        <w:rPr>
          <w:rFonts w:cstheme="minorHAnsi"/>
          <w:color w:val="000000"/>
          <w:spacing w:val="-2"/>
        </w:rPr>
      </w:pPr>
      <w:r w:rsidRPr="00590564">
        <w:rPr>
          <w:rFonts w:cstheme="minorHAnsi"/>
          <w:color w:val="000000"/>
          <w:spacing w:val="-2"/>
          <w:sz w:val="22"/>
          <w:lang w:val="en-US"/>
        </w:rPr>
        <w:t xml:space="preserve">After the completion of the Feasibility and Design and Risk Assessment phases, a Cost Benefit </w:t>
      </w:r>
      <w:r w:rsidRPr="00590564">
        <w:rPr>
          <w:rFonts w:cstheme="minorHAnsi"/>
          <w:color w:val="000000"/>
          <w:spacing w:val="2"/>
          <w:sz w:val="22"/>
          <w:lang w:val="en-US"/>
        </w:rPr>
        <w:t xml:space="preserve">Analysis should be conducted to determine whether the expected reduction in risk would be justified in terms of the level of investment required. The investment and life cycle operating </w:t>
      </w:r>
      <w:r w:rsidRPr="00590564">
        <w:rPr>
          <w:rFonts w:cstheme="minorHAnsi"/>
          <w:color w:val="000000"/>
          <w:spacing w:val="1"/>
          <w:sz w:val="22"/>
          <w:lang w:val="en-US"/>
        </w:rPr>
        <w:t xml:space="preserve">costs can be easily determined after the design is complete. It is especially important not to </w:t>
      </w:r>
      <w:r w:rsidRPr="00590564">
        <w:rPr>
          <w:rFonts w:cstheme="minorHAnsi"/>
          <w:color w:val="000000"/>
          <w:spacing w:val="-1"/>
          <w:sz w:val="22"/>
          <w:lang w:val="en-US"/>
        </w:rPr>
        <w:t xml:space="preserve">underestimate the annual running cost of the service. However, the monetary value of the risk </w:t>
      </w:r>
      <w:r w:rsidRPr="00590564">
        <w:rPr>
          <w:rFonts w:cstheme="minorHAnsi"/>
          <w:color w:val="000000"/>
          <w:sz w:val="22"/>
          <w:lang w:val="en-US"/>
        </w:rPr>
        <w:t>reduction is more difficult to estimate and predict over the life of the system.</w:t>
      </w:r>
    </w:p>
    <w:p w14:paraId="35934353" w14:textId="77777777" w:rsidR="00F26302" w:rsidRPr="00590564" w:rsidRDefault="00F26302" w:rsidP="00590564">
      <w:pPr>
        <w:spacing w:before="120" w:after="120" w:line="240" w:lineRule="auto"/>
        <w:ind w:left="142" w:right="142"/>
        <w:jc w:val="both"/>
        <w:rPr>
          <w:rFonts w:cstheme="minorHAnsi"/>
          <w:color w:val="000000"/>
          <w:spacing w:val="3"/>
        </w:rPr>
      </w:pPr>
      <w:r w:rsidRPr="00590564">
        <w:rPr>
          <w:rFonts w:cstheme="minorHAnsi"/>
          <w:color w:val="000000"/>
          <w:spacing w:val="3"/>
          <w:sz w:val="22"/>
          <w:lang w:val="en-US"/>
        </w:rPr>
        <w:t xml:space="preserve">Both the additional direct and indirect benefits (e.g. additional value- added services for the traffic in the future, the benefits to shore based port operations, etc.) that a VTS might offer </w:t>
      </w:r>
      <w:r w:rsidRPr="00590564">
        <w:rPr>
          <w:rFonts w:cstheme="minorHAnsi"/>
          <w:color w:val="000000"/>
          <w:sz w:val="22"/>
          <w:lang w:val="en-US"/>
        </w:rPr>
        <w:t xml:space="preserve">should be taken into consideration. Indirect benefits should include an estimation of costs that </w:t>
      </w:r>
      <w:r w:rsidRPr="00590564">
        <w:rPr>
          <w:rFonts w:cstheme="minorHAnsi"/>
          <w:color w:val="000000"/>
          <w:spacing w:val="-3"/>
          <w:sz w:val="22"/>
          <w:lang w:val="en-US"/>
        </w:rPr>
        <w:t xml:space="preserve">would otherwise have been incurred in the event of an accident/incident, based on the projected </w:t>
      </w:r>
      <w:r w:rsidRPr="00590564">
        <w:rPr>
          <w:rFonts w:cstheme="minorHAnsi"/>
          <w:color w:val="000000"/>
          <w:sz w:val="22"/>
          <w:lang w:val="en-US"/>
        </w:rPr>
        <w:t>difference between the frequency of occurrence of such accidents/incidents before and after implementation of any changes.</w:t>
      </w:r>
    </w:p>
    <w:p w14:paraId="6D8A9633" w14:textId="77777777" w:rsidR="00F26302" w:rsidRPr="00590564" w:rsidRDefault="00F26302" w:rsidP="00590564">
      <w:pPr>
        <w:spacing w:before="120" w:after="120" w:line="240" w:lineRule="auto"/>
        <w:ind w:left="142" w:right="142"/>
        <w:rPr>
          <w:rFonts w:cstheme="minorHAnsi"/>
          <w:color w:val="000000"/>
        </w:rPr>
      </w:pPr>
      <w:r w:rsidRPr="00590564">
        <w:rPr>
          <w:rFonts w:cstheme="minorHAnsi"/>
          <w:color w:val="000000"/>
          <w:sz w:val="22"/>
          <w:lang w:val="en-US"/>
        </w:rPr>
        <w:t>An additional benefit to be taken into consideration could be the reduction in other waterway infrastructure costs that may arise from implementation of the changes.</w:t>
      </w:r>
    </w:p>
    <w:p w14:paraId="78B11491" w14:textId="77777777" w:rsidR="00F26302" w:rsidRPr="00590564" w:rsidRDefault="00F26302" w:rsidP="00590564">
      <w:pPr>
        <w:spacing w:before="120" w:after="120" w:line="240" w:lineRule="auto"/>
        <w:ind w:left="142" w:right="142"/>
        <w:jc w:val="both"/>
        <w:rPr>
          <w:rFonts w:cstheme="minorHAnsi"/>
          <w:color w:val="000000"/>
          <w:spacing w:val="3"/>
        </w:rPr>
      </w:pPr>
      <w:r w:rsidRPr="00590564">
        <w:rPr>
          <w:rFonts w:cstheme="minorHAnsi"/>
          <w:color w:val="000000"/>
          <w:spacing w:val="3"/>
          <w:sz w:val="22"/>
          <w:lang w:val="en-US"/>
        </w:rPr>
        <w:t xml:space="preserve">Finally, the estimated accident/incident level reduction may be assessed to justify or not the </w:t>
      </w:r>
      <w:r w:rsidRPr="00590564">
        <w:rPr>
          <w:rFonts w:cstheme="minorHAnsi"/>
          <w:color w:val="000000"/>
          <w:spacing w:val="10"/>
          <w:sz w:val="22"/>
          <w:lang w:val="en-US"/>
        </w:rPr>
        <w:t xml:space="preserve">cost of establishing and running a proposed VTS. The acceptance of the CBA by the </w:t>
      </w:r>
      <w:r w:rsidRPr="00590564">
        <w:rPr>
          <w:rFonts w:cstheme="minorHAnsi"/>
          <w:color w:val="000000"/>
          <w:spacing w:val="1"/>
          <w:sz w:val="22"/>
          <w:lang w:val="en-US"/>
        </w:rPr>
        <w:t xml:space="preserve">Competent/VTS Authority is an important milestone before proceeding to the Implementation </w:t>
      </w:r>
      <w:r w:rsidRPr="00590564">
        <w:rPr>
          <w:rFonts w:cstheme="minorHAnsi"/>
          <w:color w:val="000000"/>
          <w:sz w:val="22"/>
          <w:lang w:val="en-US"/>
        </w:rPr>
        <w:t>phase.</w:t>
      </w:r>
    </w:p>
    <w:p w14:paraId="3C6EEA33" w14:textId="498BC4B2" w:rsidR="00F26302" w:rsidRDefault="00F26302" w:rsidP="00C12B05">
      <w:pPr>
        <w:pStyle w:val="Heading2"/>
        <w:rPr>
          <w:w w:val="105"/>
        </w:rPr>
      </w:pPr>
      <w:bookmarkStart w:id="39" w:name="_Toc20225925"/>
      <w:r>
        <w:rPr>
          <w:w w:val="105"/>
          <w:lang w:val="en-US"/>
        </w:rPr>
        <w:t>IMPLEMENTATION</w:t>
      </w:r>
      <w:bookmarkEnd w:id="39"/>
    </w:p>
    <w:p w14:paraId="061B732F" w14:textId="77777777" w:rsidR="00F26302" w:rsidRPr="00590564" w:rsidRDefault="00F26302" w:rsidP="00590564">
      <w:pPr>
        <w:spacing w:before="120" w:after="120" w:line="240" w:lineRule="auto"/>
        <w:ind w:left="142" w:right="142"/>
        <w:rPr>
          <w:rFonts w:cstheme="minorHAnsi"/>
          <w:color w:val="000000"/>
          <w:spacing w:val="8"/>
        </w:rPr>
      </w:pPr>
      <w:r w:rsidRPr="00590564">
        <w:rPr>
          <w:rFonts w:cstheme="minorHAnsi"/>
          <w:color w:val="000000"/>
          <w:spacing w:val="8"/>
          <w:sz w:val="22"/>
          <w:lang w:val="en-US"/>
        </w:rPr>
        <w:t xml:space="preserve">A new or re-assessed VTS should be implemented in accordance with the appropriate </w:t>
      </w:r>
      <w:r w:rsidRPr="00590564">
        <w:rPr>
          <w:rFonts w:cstheme="minorHAnsi"/>
          <w:color w:val="000000"/>
          <w:sz w:val="22"/>
          <w:lang w:val="en-US"/>
        </w:rPr>
        <w:t>international general provisions, guidelines and criteria or recommendations.</w:t>
      </w:r>
    </w:p>
    <w:p w14:paraId="661E7E94" w14:textId="77777777" w:rsidR="00F26302" w:rsidRPr="00590564" w:rsidRDefault="00F26302" w:rsidP="00590564">
      <w:pPr>
        <w:spacing w:before="120" w:after="120" w:line="240" w:lineRule="auto"/>
        <w:ind w:left="142" w:right="142"/>
        <w:rPr>
          <w:rFonts w:cstheme="minorHAnsi"/>
          <w:color w:val="000000"/>
          <w:spacing w:val="1"/>
        </w:rPr>
      </w:pPr>
      <w:r w:rsidRPr="00590564">
        <w:rPr>
          <w:rFonts w:cstheme="minorHAnsi"/>
          <w:color w:val="000000"/>
          <w:spacing w:val="1"/>
          <w:sz w:val="22"/>
          <w:lang w:val="en-US"/>
        </w:rPr>
        <w:t xml:space="preserve">New or amended VTS legislation, including local by-laws, should be in force before the new or </w:t>
      </w:r>
      <w:r w:rsidRPr="00590564">
        <w:rPr>
          <w:rFonts w:cstheme="minorHAnsi"/>
          <w:color w:val="000000"/>
          <w:sz w:val="22"/>
          <w:lang w:val="en-US"/>
        </w:rPr>
        <w:t>re-assessed VTS is fully operational.</w:t>
      </w:r>
    </w:p>
    <w:p w14:paraId="3AEAEFEC" w14:textId="77777777" w:rsidR="00F26302" w:rsidRPr="00590564" w:rsidRDefault="00F26302" w:rsidP="00590564">
      <w:pPr>
        <w:spacing w:before="120" w:after="120" w:line="240" w:lineRule="auto"/>
        <w:ind w:left="142" w:right="142"/>
        <w:jc w:val="both"/>
        <w:rPr>
          <w:rFonts w:cstheme="minorHAnsi"/>
          <w:color w:val="000000"/>
          <w:spacing w:val="6"/>
        </w:rPr>
      </w:pPr>
      <w:r w:rsidRPr="00590564">
        <w:rPr>
          <w:rFonts w:cstheme="minorHAnsi"/>
          <w:color w:val="000000"/>
          <w:spacing w:val="6"/>
          <w:sz w:val="22"/>
          <w:lang w:val="en-US"/>
        </w:rPr>
        <w:lastRenderedPageBreak/>
        <w:t xml:space="preserve">Implementing the VTS should be carried out on the basis of completion of the approved </w:t>
      </w:r>
      <w:r w:rsidRPr="00590564">
        <w:rPr>
          <w:rFonts w:cstheme="minorHAnsi"/>
          <w:color w:val="000000"/>
          <w:spacing w:val="2"/>
          <w:sz w:val="22"/>
          <w:lang w:val="en-US"/>
        </w:rPr>
        <w:t xml:space="preserve">Feasibility and Design report detailed in section 2.2. Guidelines for planning and implementing </w:t>
      </w:r>
      <w:r w:rsidRPr="00590564">
        <w:rPr>
          <w:rFonts w:cstheme="minorHAnsi"/>
          <w:color w:val="000000"/>
          <w:spacing w:val="9"/>
          <w:sz w:val="22"/>
          <w:lang w:val="en-US"/>
        </w:rPr>
        <w:t xml:space="preserve">a VTS can be found in IMO Resolution A.857(20) Annex 1 and 2 and in relevant IALA </w:t>
      </w:r>
      <w:r w:rsidRPr="00590564">
        <w:rPr>
          <w:rFonts w:cstheme="minorHAnsi"/>
          <w:color w:val="000000"/>
          <w:sz w:val="22"/>
          <w:lang w:val="en-US"/>
        </w:rPr>
        <w:t>Recommendations and Guidelines.</w:t>
      </w:r>
    </w:p>
    <w:p w14:paraId="620309BF" w14:textId="77777777" w:rsidR="00F26302" w:rsidRPr="00590564" w:rsidRDefault="00F26302" w:rsidP="00590564">
      <w:pPr>
        <w:spacing w:before="120" w:after="120" w:line="240" w:lineRule="auto"/>
        <w:ind w:left="142" w:right="142"/>
        <w:jc w:val="both"/>
        <w:rPr>
          <w:rFonts w:cstheme="minorHAnsi"/>
          <w:color w:val="000000"/>
          <w:spacing w:val="2"/>
        </w:rPr>
      </w:pPr>
      <w:r w:rsidRPr="00590564">
        <w:rPr>
          <w:rFonts w:cstheme="minorHAnsi"/>
          <w:color w:val="000000"/>
          <w:spacing w:val="2"/>
          <w:sz w:val="22"/>
          <w:lang w:val="en-US"/>
        </w:rPr>
        <w:t xml:space="preserve">Consideration should be given to the availability of the requisite technology and expertise. This </w:t>
      </w:r>
      <w:r w:rsidRPr="00590564">
        <w:rPr>
          <w:rFonts w:cstheme="minorHAnsi"/>
          <w:color w:val="000000"/>
          <w:spacing w:val="4"/>
          <w:sz w:val="22"/>
          <w:lang w:val="en-US"/>
        </w:rPr>
        <w:t xml:space="preserve">is of particular importance for the required regular maintenance and to remedy defects and </w:t>
      </w:r>
      <w:r w:rsidRPr="00590564">
        <w:rPr>
          <w:rFonts w:cstheme="minorHAnsi"/>
          <w:color w:val="000000"/>
          <w:sz w:val="22"/>
          <w:lang w:val="en-US"/>
        </w:rPr>
        <w:t>other trouble-shooting.</w:t>
      </w:r>
    </w:p>
    <w:p w14:paraId="2999DC80" w14:textId="1ED9310C" w:rsidR="00F26302" w:rsidRDefault="00F26302" w:rsidP="00C12B05">
      <w:pPr>
        <w:pStyle w:val="Heading2"/>
        <w:rPr>
          <w:w w:val="105"/>
        </w:rPr>
      </w:pPr>
      <w:bookmarkStart w:id="40" w:name="_Toc20225926"/>
      <w:r>
        <w:rPr>
          <w:w w:val="105"/>
          <w:lang w:val="en-US"/>
        </w:rPr>
        <w:t>EVALUATION</w:t>
      </w:r>
      <w:bookmarkEnd w:id="40"/>
    </w:p>
    <w:p w14:paraId="0EACD47F" w14:textId="1AB816D7" w:rsidR="00F26302" w:rsidRPr="00590564" w:rsidRDefault="00F26302" w:rsidP="00590564">
      <w:pPr>
        <w:spacing w:before="120" w:after="120" w:line="240" w:lineRule="auto"/>
        <w:ind w:left="142" w:right="144"/>
        <w:jc w:val="both"/>
        <w:rPr>
          <w:rFonts w:cstheme="minorHAnsi"/>
          <w:color w:val="000000"/>
          <w:sz w:val="22"/>
          <w:lang w:val="en-US"/>
        </w:rPr>
      </w:pPr>
      <w:r w:rsidRPr="00590564">
        <w:rPr>
          <w:rFonts w:cstheme="minorHAnsi"/>
          <w:color w:val="000000"/>
          <w:spacing w:val="2"/>
          <w:sz w:val="22"/>
          <w:lang w:val="en-US"/>
        </w:rPr>
        <w:t xml:space="preserve">It is important for the Competent/VTS Authority to carry out an evaluation after introduction of </w:t>
      </w:r>
      <w:r w:rsidRPr="00590564">
        <w:rPr>
          <w:rFonts w:cstheme="minorHAnsi"/>
          <w:color w:val="000000"/>
          <w:sz w:val="22"/>
          <w:lang w:val="en-US"/>
        </w:rPr>
        <w:t xml:space="preserve">the new or re-assessed VTS, to ensure that the VTS operational objectives have been met, and </w:t>
      </w:r>
      <w:r w:rsidRPr="00590564">
        <w:rPr>
          <w:rFonts w:cstheme="minorHAnsi"/>
          <w:color w:val="000000"/>
          <w:spacing w:val="2"/>
          <w:sz w:val="22"/>
          <w:lang w:val="en-US"/>
        </w:rPr>
        <w:t xml:space="preserve">the problems identified and defined in the Preliminary Assessment phase have been either </w:t>
      </w:r>
      <w:r w:rsidRPr="00590564">
        <w:rPr>
          <w:rFonts w:cstheme="minorHAnsi"/>
          <w:color w:val="000000"/>
          <w:sz w:val="22"/>
          <w:lang w:val="en-US"/>
        </w:rPr>
        <w:t>alleviated or at least reduced to an acceptable level.</w:t>
      </w:r>
    </w:p>
    <w:p w14:paraId="3C75D320" w14:textId="77777777" w:rsidR="00F26302" w:rsidRPr="00590564" w:rsidRDefault="00F26302" w:rsidP="00590564">
      <w:pPr>
        <w:pBdr>
          <w:top w:val="single" w:sz="5" w:space="10" w:color="000000"/>
        </w:pBdr>
        <w:spacing w:before="120" w:after="120" w:line="240" w:lineRule="auto"/>
        <w:ind w:left="142" w:right="144"/>
        <w:jc w:val="both"/>
        <w:rPr>
          <w:rFonts w:cstheme="minorHAnsi"/>
          <w:color w:val="000000"/>
          <w:spacing w:val="6"/>
        </w:rPr>
      </w:pPr>
      <w:r w:rsidRPr="00590564">
        <w:rPr>
          <w:rFonts w:cstheme="minorHAnsi"/>
          <w:color w:val="000000"/>
          <w:spacing w:val="6"/>
          <w:sz w:val="22"/>
          <w:lang w:val="en-US"/>
        </w:rPr>
        <w:t xml:space="preserve">The Evaluation phase should be a concise repeat of the previous phases, following the </w:t>
      </w:r>
      <w:r w:rsidRPr="00590564">
        <w:rPr>
          <w:rFonts w:cstheme="minorHAnsi"/>
          <w:color w:val="000000"/>
          <w:spacing w:val="5"/>
          <w:sz w:val="22"/>
          <w:lang w:val="en-US"/>
        </w:rPr>
        <w:t xml:space="preserve">technical and operational performance of the implemented or re-assessed VTS. Also the </w:t>
      </w:r>
      <w:r w:rsidRPr="00590564">
        <w:rPr>
          <w:rFonts w:cstheme="minorHAnsi"/>
          <w:color w:val="000000"/>
          <w:sz w:val="22"/>
          <w:lang w:val="en-US"/>
        </w:rPr>
        <w:t>evaluation should ensure that the VTS operational objectives are met.</w:t>
      </w:r>
    </w:p>
    <w:p w14:paraId="0F313EFB" w14:textId="77777777" w:rsidR="00F26302" w:rsidRPr="00590564" w:rsidRDefault="00F26302" w:rsidP="00590564">
      <w:pPr>
        <w:spacing w:before="120" w:after="120" w:line="240" w:lineRule="auto"/>
        <w:ind w:left="142"/>
        <w:rPr>
          <w:rFonts w:cstheme="minorHAnsi"/>
          <w:color w:val="000000"/>
        </w:rPr>
      </w:pPr>
      <w:r w:rsidRPr="00590564">
        <w:rPr>
          <w:rFonts w:cstheme="minorHAnsi"/>
          <w:color w:val="000000"/>
          <w:sz w:val="22"/>
          <w:lang w:val="en-US"/>
        </w:rPr>
        <w:t>The Evaluation phase can be divided into the following subjects:</w:t>
      </w:r>
    </w:p>
    <w:p w14:paraId="6F49DA2E" w14:textId="77777777" w:rsidR="00F26302" w:rsidRPr="00590564" w:rsidRDefault="00F26302" w:rsidP="00590564">
      <w:pPr>
        <w:tabs>
          <w:tab w:val="right" w:pos="5278"/>
        </w:tabs>
        <w:spacing w:before="120" w:after="120" w:line="240" w:lineRule="auto"/>
        <w:ind w:left="142"/>
        <w:rPr>
          <w:rFonts w:cstheme="minorHAnsi"/>
          <w:color w:val="000000"/>
        </w:rPr>
      </w:pPr>
      <w:r w:rsidRPr="00590564">
        <w:rPr>
          <w:rFonts w:cstheme="minorHAnsi"/>
          <w:color w:val="000000"/>
          <w:sz w:val="22"/>
          <w:lang w:val="en-US"/>
        </w:rPr>
        <w:t>1</w:t>
      </w:r>
      <w:r w:rsidRPr="00590564">
        <w:rPr>
          <w:rFonts w:cstheme="minorHAnsi"/>
          <w:color w:val="000000"/>
          <w:sz w:val="22"/>
          <w:lang w:val="en-US"/>
        </w:rPr>
        <w:tab/>
      </w:r>
      <w:r w:rsidRPr="00590564">
        <w:rPr>
          <w:rFonts w:cstheme="minorHAnsi"/>
          <w:color w:val="000000"/>
          <w:spacing w:val="1"/>
          <w:sz w:val="22"/>
          <w:lang w:val="en-US"/>
        </w:rPr>
        <w:t>Technical performance of the VTS equipment.</w:t>
      </w:r>
    </w:p>
    <w:p w14:paraId="7F43FCFC" w14:textId="77777777" w:rsidR="00F26302" w:rsidRPr="00590564" w:rsidRDefault="00F26302" w:rsidP="00590564">
      <w:pPr>
        <w:tabs>
          <w:tab w:val="right" w:pos="4375"/>
        </w:tabs>
        <w:spacing w:before="120" w:after="120" w:line="240" w:lineRule="auto"/>
        <w:ind w:left="142"/>
        <w:rPr>
          <w:rFonts w:cstheme="minorHAnsi"/>
          <w:color w:val="000000"/>
        </w:rPr>
      </w:pPr>
      <w:r w:rsidRPr="00590564">
        <w:rPr>
          <w:rFonts w:cstheme="minorHAnsi"/>
          <w:color w:val="000000"/>
          <w:sz w:val="22"/>
          <w:lang w:val="en-US"/>
        </w:rPr>
        <w:t>2</w:t>
      </w:r>
      <w:r w:rsidRPr="00590564">
        <w:rPr>
          <w:rFonts w:cstheme="minorHAnsi"/>
          <w:color w:val="000000"/>
          <w:sz w:val="22"/>
          <w:lang w:val="en-US"/>
        </w:rPr>
        <w:tab/>
        <w:t>An operational evaluation of the VTS.</w:t>
      </w:r>
    </w:p>
    <w:p w14:paraId="6E4D4D80" w14:textId="77777777" w:rsidR="00F26302" w:rsidRPr="00590564" w:rsidRDefault="00F26302" w:rsidP="00590564">
      <w:pPr>
        <w:tabs>
          <w:tab w:val="right" w:pos="9084"/>
        </w:tabs>
        <w:spacing w:before="120" w:after="120" w:line="240" w:lineRule="auto"/>
        <w:ind w:left="142"/>
        <w:rPr>
          <w:rFonts w:cstheme="minorHAnsi"/>
          <w:color w:val="000000"/>
        </w:rPr>
      </w:pPr>
      <w:r w:rsidRPr="00590564">
        <w:rPr>
          <w:rFonts w:cstheme="minorHAnsi"/>
          <w:color w:val="000000"/>
          <w:sz w:val="22"/>
          <w:lang w:val="en-US"/>
        </w:rPr>
        <w:t>3</w:t>
      </w:r>
      <w:r w:rsidRPr="00590564">
        <w:rPr>
          <w:rFonts w:cstheme="minorHAnsi"/>
          <w:color w:val="000000"/>
          <w:sz w:val="22"/>
          <w:lang w:val="en-US"/>
        </w:rPr>
        <w:tab/>
        <w:t>An evaluation of the operational objectives and the list of problems requiring attention.</w:t>
      </w:r>
    </w:p>
    <w:p w14:paraId="26A30E61" w14:textId="799C37CD" w:rsidR="00F26302" w:rsidRDefault="00F26302" w:rsidP="00C12B05">
      <w:pPr>
        <w:pStyle w:val="Heading2"/>
      </w:pPr>
      <w:bookmarkStart w:id="41" w:name="_Toc20225927"/>
      <w:r>
        <w:rPr>
          <w:lang w:val="en-US"/>
        </w:rPr>
        <w:t>CONCLUSIONS</w:t>
      </w:r>
      <w:bookmarkEnd w:id="41"/>
    </w:p>
    <w:p w14:paraId="586B61D9" w14:textId="77777777" w:rsidR="00F26302" w:rsidRPr="00590564" w:rsidRDefault="00F26302" w:rsidP="00590564">
      <w:pPr>
        <w:spacing w:before="120" w:after="120" w:line="240" w:lineRule="auto"/>
        <w:ind w:left="142" w:right="142"/>
        <w:jc w:val="both"/>
        <w:rPr>
          <w:rFonts w:cstheme="minorHAnsi"/>
          <w:color w:val="000000"/>
        </w:rPr>
      </w:pPr>
      <w:r w:rsidRPr="00590564">
        <w:rPr>
          <w:rFonts w:cstheme="minorHAnsi"/>
          <w:color w:val="000000"/>
          <w:sz w:val="22"/>
          <w:lang w:val="en-US"/>
        </w:rPr>
        <w:t xml:space="preserve">While different mathematical models can be used for assessing the need for a VTS, any such </w:t>
      </w:r>
      <w:r w:rsidRPr="00590564">
        <w:rPr>
          <w:rFonts w:cstheme="minorHAnsi"/>
          <w:color w:val="000000"/>
          <w:spacing w:val="12"/>
          <w:sz w:val="22"/>
          <w:lang w:val="en-US"/>
        </w:rPr>
        <w:t xml:space="preserve">models or statistical methods should take into account human factors and practical </w:t>
      </w:r>
      <w:r w:rsidRPr="00590564">
        <w:rPr>
          <w:rFonts w:cstheme="minorHAnsi"/>
          <w:color w:val="000000"/>
          <w:spacing w:val="3"/>
          <w:sz w:val="22"/>
          <w:lang w:val="en-US"/>
        </w:rPr>
        <w:t xml:space="preserve">considerations. Neither the costs nor the benefits to be gained can be precisely and solely deduced from historical data. Therefore, when seeking to enhance the maritime traffic safety </w:t>
      </w:r>
      <w:r w:rsidRPr="00590564">
        <w:rPr>
          <w:rFonts w:cstheme="minorHAnsi"/>
          <w:color w:val="000000"/>
          <w:spacing w:val="-1"/>
          <w:sz w:val="22"/>
          <w:lang w:val="en-US"/>
        </w:rPr>
        <w:t xml:space="preserve">and efficiency in a given area, the Competent Authority should consider the anticipated future </w:t>
      </w:r>
      <w:r w:rsidRPr="00590564">
        <w:rPr>
          <w:rFonts w:cstheme="minorHAnsi"/>
          <w:color w:val="000000"/>
          <w:spacing w:val="2"/>
          <w:sz w:val="22"/>
          <w:lang w:val="en-US"/>
        </w:rPr>
        <w:t xml:space="preserve">developments in the area as a whole and the expert opinion of the professional mariners that </w:t>
      </w:r>
      <w:r w:rsidRPr="00590564">
        <w:rPr>
          <w:rFonts w:cstheme="minorHAnsi"/>
          <w:color w:val="000000"/>
          <w:sz w:val="22"/>
          <w:lang w:val="en-US"/>
        </w:rPr>
        <w:t>use the system.</w:t>
      </w:r>
    </w:p>
    <w:p w14:paraId="2A95AE08" w14:textId="23466FCB" w:rsidR="00F26302" w:rsidRDefault="00F26302" w:rsidP="00C12B05">
      <w:pPr>
        <w:pStyle w:val="Heading2"/>
      </w:pPr>
      <w:bookmarkStart w:id="42" w:name="_Toc20225928"/>
      <w:r>
        <w:rPr>
          <w:lang w:val="en-US"/>
        </w:rPr>
        <w:t>ADDITIONAL INFORMATION</w:t>
      </w:r>
      <w:bookmarkEnd w:id="42"/>
    </w:p>
    <w:p w14:paraId="4B422779" w14:textId="77777777" w:rsidR="00F26302" w:rsidRPr="00590564" w:rsidRDefault="00F26302" w:rsidP="00590564">
      <w:pPr>
        <w:spacing w:before="120" w:after="120" w:line="240" w:lineRule="auto"/>
        <w:ind w:left="142"/>
        <w:rPr>
          <w:rFonts w:cstheme="minorHAnsi"/>
          <w:color w:val="000000"/>
        </w:rPr>
      </w:pPr>
      <w:r w:rsidRPr="00590564">
        <w:rPr>
          <w:rFonts w:cstheme="minorHAnsi"/>
          <w:color w:val="000000"/>
          <w:sz w:val="22"/>
          <w:lang w:val="en-US"/>
        </w:rPr>
        <w:t>Further details can be found in the current edition of the IALA VTS Manual.</w:t>
      </w:r>
    </w:p>
    <w:p w14:paraId="43F11A22" w14:textId="77777777" w:rsidR="00F26302" w:rsidRDefault="00F26302" w:rsidP="00590564">
      <w:pPr>
        <w:spacing w:before="120" w:after="120" w:line="240" w:lineRule="auto"/>
        <w:ind w:left="142" w:right="144"/>
        <w:rPr>
          <w:rFonts w:ascii="Arial" w:hAnsi="Arial"/>
          <w:color w:val="000000"/>
          <w:spacing w:val="4"/>
        </w:rPr>
      </w:pPr>
      <w:r w:rsidRPr="00590564">
        <w:rPr>
          <w:rFonts w:cstheme="minorHAnsi"/>
          <w:color w:val="000000"/>
          <w:spacing w:val="4"/>
          <w:sz w:val="22"/>
          <w:lang w:val="en-US"/>
        </w:rPr>
        <w:t xml:space="preserve">There may be a need for tools such as simulation tools and methods to be found in IALA </w:t>
      </w:r>
      <w:r w:rsidRPr="00590564">
        <w:rPr>
          <w:rFonts w:cstheme="minorHAnsi"/>
          <w:color w:val="000000"/>
          <w:sz w:val="22"/>
          <w:lang w:val="en-US"/>
        </w:rPr>
        <w:t>Guideline 1058 On the Use of Simulation as a Tool for Waterway Design and AtoN Planning</w:t>
      </w:r>
      <w:r>
        <w:rPr>
          <w:rFonts w:ascii="Arial" w:hAnsi="Arial"/>
          <w:color w:val="000000"/>
          <w:sz w:val="22"/>
          <w:lang w:val="en-US"/>
        </w:rPr>
        <w:t>.</w:t>
      </w:r>
    </w:p>
    <w:p w14:paraId="138467A4" w14:textId="04499E3A" w:rsidR="00F26302" w:rsidRDefault="00F26302" w:rsidP="0075468A">
      <w:pPr>
        <w:pStyle w:val="Heading1"/>
      </w:pPr>
      <w:bookmarkStart w:id="43" w:name="_Toc20225929"/>
      <w:r>
        <w:rPr>
          <w:lang w:val="en-US"/>
        </w:rPr>
        <w:t>REFERENCES</w:t>
      </w:r>
      <w:bookmarkEnd w:id="43"/>
    </w:p>
    <w:p w14:paraId="5988B786" w14:textId="77777777" w:rsidR="00F26302" w:rsidRPr="00C10AE9" w:rsidRDefault="00F26302" w:rsidP="00DC4879">
      <w:pPr>
        <w:numPr>
          <w:ilvl w:val="0"/>
          <w:numId w:val="35"/>
        </w:numPr>
        <w:tabs>
          <w:tab w:val="clear" w:pos="576"/>
          <w:tab w:val="decimal" w:pos="792"/>
        </w:tabs>
        <w:spacing w:before="252" w:line="240" w:lineRule="auto"/>
        <w:ind w:left="792" w:hanging="576"/>
        <w:rPr>
          <w:rFonts w:cstheme="minorHAnsi"/>
          <w:color w:val="000000"/>
          <w:spacing w:val="18"/>
        </w:rPr>
      </w:pPr>
      <w:r w:rsidRPr="00C10AE9">
        <w:rPr>
          <w:rFonts w:cstheme="minorHAnsi"/>
          <w:color w:val="000000"/>
          <w:spacing w:val="18"/>
          <w:sz w:val="22"/>
          <w:lang w:val="en-US"/>
        </w:rPr>
        <w:t>The current IALA VTS Manual.</w:t>
      </w:r>
    </w:p>
    <w:p w14:paraId="6CF56B51" w14:textId="77777777" w:rsidR="00F26302" w:rsidRPr="00C10AE9" w:rsidRDefault="00F26302" w:rsidP="00DC4879">
      <w:pPr>
        <w:numPr>
          <w:ilvl w:val="0"/>
          <w:numId w:val="35"/>
        </w:numPr>
        <w:tabs>
          <w:tab w:val="clear" w:pos="576"/>
          <w:tab w:val="decimal" w:pos="792"/>
        </w:tabs>
        <w:spacing w:before="108" w:line="240" w:lineRule="auto"/>
        <w:ind w:left="216"/>
        <w:rPr>
          <w:rFonts w:cstheme="minorHAnsi"/>
          <w:color w:val="000000"/>
          <w:spacing w:val="8"/>
        </w:rPr>
      </w:pPr>
      <w:r w:rsidRPr="00C10AE9">
        <w:rPr>
          <w:rFonts w:cstheme="minorHAnsi"/>
          <w:color w:val="000000"/>
          <w:spacing w:val="8"/>
          <w:sz w:val="22"/>
          <w:lang w:val="en-US"/>
        </w:rPr>
        <w:t>IMO Resolution A.857(20) Guidance on Vessel Traffic Services.</w:t>
      </w:r>
    </w:p>
    <w:p w14:paraId="1E22E1E3" w14:textId="77777777" w:rsidR="00F26302" w:rsidRPr="00C10AE9" w:rsidRDefault="00F26302" w:rsidP="00DC4879">
      <w:pPr>
        <w:numPr>
          <w:ilvl w:val="0"/>
          <w:numId w:val="35"/>
        </w:numPr>
        <w:tabs>
          <w:tab w:val="clear" w:pos="576"/>
          <w:tab w:val="decimal" w:pos="792"/>
        </w:tabs>
        <w:spacing w:before="108" w:line="240" w:lineRule="auto"/>
        <w:ind w:left="216"/>
        <w:rPr>
          <w:rFonts w:cstheme="minorHAnsi"/>
          <w:color w:val="000000"/>
          <w:spacing w:val="7"/>
        </w:rPr>
      </w:pPr>
      <w:r w:rsidRPr="00C10AE9">
        <w:rPr>
          <w:rFonts w:cstheme="minorHAnsi"/>
          <w:color w:val="000000"/>
          <w:spacing w:val="7"/>
          <w:sz w:val="22"/>
          <w:lang w:val="en-US"/>
        </w:rPr>
        <w:t xml:space="preserve">IMO Resolution A.572(14) General Provisions on Ships’ </w:t>
      </w:r>
      <w:proofErr w:type="spellStart"/>
      <w:r w:rsidRPr="00C10AE9">
        <w:rPr>
          <w:rFonts w:cstheme="minorHAnsi"/>
          <w:color w:val="000000"/>
          <w:spacing w:val="7"/>
          <w:sz w:val="22"/>
          <w:lang w:val="en-US"/>
        </w:rPr>
        <w:t>Routeing</w:t>
      </w:r>
      <w:proofErr w:type="spellEnd"/>
      <w:r w:rsidRPr="00C10AE9">
        <w:rPr>
          <w:rFonts w:cstheme="minorHAnsi"/>
          <w:color w:val="000000"/>
          <w:spacing w:val="7"/>
          <w:sz w:val="22"/>
          <w:lang w:val="en-US"/>
        </w:rPr>
        <w:t>, as amended.</w:t>
      </w:r>
    </w:p>
    <w:p w14:paraId="3B4084D3" w14:textId="77777777" w:rsidR="00F26302" w:rsidRPr="00C10AE9" w:rsidRDefault="00F26302" w:rsidP="00DC4879">
      <w:pPr>
        <w:numPr>
          <w:ilvl w:val="0"/>
          <w:numId w:val="35"/>
        </w:numPr>
        <w:tabs>
          <w:tab w:val="clear" w:pos="576"/>
          <w:tab w:val="decimal" w:pos="792"/>
        </w:tabs>
        <w:spacing w:before="144" w:line="240" w:lineRule="auto"/>
        <w:ind w:left="792" w:right="432" w:hanging="576"/>
        <w:rPr>
          <w:rFonts w:cstheme="minorHAnsi"/>
          <w:color w:val="000000"/>
          <w:spacing w:val="-4"/>
        </w:rPr>
      </w:pPr>
      <w:r w:rsidRPr="00C10AE9">
        <w:rPr>
          <w:rFonts w:cstheme="minorHAnsi"/>
          <w:color w:val="000000"/>
          <w:spacing w:val="-4"/>
          <w:sz w:val="22"/>
          <w:lang w:val="en-US"/>
        </w:rPr>
        <w:t xml:space="preserve">Guidance Note on the Preparation of Proposals on Ship’s </w:t>
      </w:r>
      <w:proofErr w:type="spellStart"/>
      <w:r w:rsidRPr="00C10AE9">
        <w:rPr>
          <w:rFonts w:cstheme="minorHAnsi"/>
          <w:color w:val="000000"/>
          <w:spacing w:val="-4"/>
          <w:sz w:val="22"/>
          <w:lang w:val="en-US"/>
        </w:rPr>
        <w:t>Routeing</w:t>
      </w:r>
      <w:proofErr w:type="spellEnd"/>
      <w:r w:rsidRPr="00C10AE9">
        <w:rPr>
          <w:rFonts w:cstheme="minorHAnsi"/>
          <w:color w:val="000000"/>
          <w:spacing w:val="-4"/>
          <w:sz w:val="22"/>
          <w:lang w:val="en-US"/>
        </w:rPr>
        <w:t xml:space="preserve"> Systems and Ship </w:t>
      </w:r>
      <w:r w:rsidRPr="00C10AE9">
        <w:rPr>
          <w:rFonts w:cstheme="minorHAnsi"/>
          <w:color w:val="000000"/>
          <w:spacing w:val="-5"/>
          <w:sz w:val="22"/>
          <w:lang w:val="en-US"/>
        </w:rPr>
        <w:t xml:space="preserve">Reporting Systems for Submission to the Sub-Committee on Safety of Navigation, (IMO </w:t>
      </w:r>
      <w:r w:rsidRPr="00C10AE9">
        <w:rPr>
          <w:rFonts w:cstheme="minorHAnsi"/>
          <w:color w:val="000000"/>
          <w:sz w:val="22"/>
          <w:lang w:val="en-US"/>
        </w:rPr>
        <w:t>MSC/Circ.1060).</w:t>
      </w:r>
    </w:p>
    <w:p w14:paraId="353477CE" w14:textId="77777777" w:rsidR="00F26302" w:rsidRPr="00C10AE9" w:rsidRDefault="00F26302" w:rsidP="00DC4879">
      <w:pPr>
        <w:numPr>
          <w:ilvl w:val="0"/>
          <w:numId w:val="35"/>
        </w:numPr>
        <w:tabs>
          <w:tab w:val="clear" w:pos="576"/>
          <w:tab w:val="decimal" w:pos="792"/>
        </w:tabs>
        <w:spacing w:before="108" w:line="240" w:lineRule="auto"/>
        <w:ind w:left="792" w:right="936" w:hanging="576"/>
        <w:rPr>
          <w:rFonts w:cstheme="minorHAnsi"/>
          <w:color w:val="000000"/>
          <w:spacing w:val="-5"/>
        </w:rPr>
      </w:pPr>
      <w:r w:rsidRPr="00C10AE9">
        <w:rPr>
          <w:rFonts w:cstheme="minorHAnsi"/>
          <w:color w:val="000000"/>
          <w:spacing w:val="-5"/>
          <w:sz w:val="22"/>
          <w:lang w:val="en-US"/>
        </w:rPr>
        <w:t xml:space="preserve">General principles for Ship Reporting Systems and Ships Reporting Requirements, </w:t>
      </w:r>
      <w:r w:rsidRPr="00C10AE9">
        <w:rPr>
          <w:rFonts w:cstheme="minorHAnsi"/>
          <w:color w:val="000000"/>
          <w:spacing w:val="-3"/>
          <w:sz w:val="22"/>
          <w:lang w:val="en-US"/>
        </w:rPr>
        <w:t xml:space="preserve">including Guidelines for reporting Incidents Involving Dangerous Goods, Harmful </w:t>
      </w:r>
      <w:r w:rsidRPr="00C10AE9">
        <w:rPr>
          <w:rFonts w:cstheme="minorHAnsi"/>
          <w:color w:val="000000"/>
          <w:sz w:val="22"/>
          <w:lang w:val="en-US"/>
        </w:rPr>
        <w:t>Substances and/or Marine Pollutants and (IMO Resolution A.851(20)).</w:t>
      </w:r>
    </w:p>
    <w:p w14:paraId="38E4FBEB" w14:textId="77777777" w:rsidR="00F26302" w:rsidRPr="00C10AE9" w:rsidRDefault="00F26302" w:rsidP="00DC4879">
      <w:pPr>
        <w:numPr>
          <w:ilvl w:val="0"/>
          <w:numId w:val="35"/>
        </w:numPr>
        <w:tabs>
          <w:tab w:val="clear" w:pos="576"/>
          <w:tab w:val="decimal" w:pos="792"/>
        </w:tabs>
        <w:spacing w:before="144" w:line="240" w:lineRule="auto"/>
        <w:ind w:left="792" w:right="504" w:hanging="576"/>
        <w:rPr>
          <w:rFonts w:cstheme="minorHAnsi"/>
          <w:color w:val="000000"/>
          <w:spacing w:val="-2"/>
        </w:rPr>
      </w:pPr>
      <w:r w:rsidRPr="00C10AE9">
        <w:rPr>
          <w:rFonts w:cstheme="minorHAnsi"/>
          <w:color w:val="000000"/>
          <w:spacing w:val="-2"/>
          <w:sz w:val="22"/>
          <w:lang w:val="en-US"/>
        </w:rPr>
        <w:t xml:space="preserve">IMO Guidelines and Criteria for Ship Reporting Systems (IMO Resolution MSC.43(64)), </w:t>
      </w:r>
      <w:r w:rsidRPr="00C10AE9">
        <w:rPr>
          <w:rFonts w:cstheme="minorHAnsi"/>
          <w:color w:val="000000"/>
          <w:sz w:val="22"/>
          <w:lang w:val="en-US"/>
        </w:rPr>
        <w:t>and the adoption of Amendments IMO Resolution MSC.111(73IMO Resolution MSC.189(79).</w:t>
      </w:r>
    </w:p>
    <w:p w14:paraId="43A1374B" w14:textId="77777777" w:rsidR="00F26302" w:rsidRPr="00C10AE9" w:rsidRDefault="00F26302" w:rsidP="00DC4879">
      <w:pPr>
        <w:numPr>
          <w:ilvl w:val="0"/>
          <w:numId w:val="35"/>
        </w:numPr>
        <w:tabs>
          <w:tab w:val="clear" w:pos="576"/>
          <w:tab w:val="decimal" w:pos="792"/>
        </w:tabs>
        <w:spacing w:before="108" w:line="240" w:lineRule="auto"/>
        <w:ind w:left="792" w:hanging="576"/>
        <w:rPr>
          <w:rFonts w:cstheme="minorHAnsi"/>
          <w:color w:val="000000"/>
          <w:spacing w:val="12"/>
        </w:rPr>
      </w:pPr>
      <w:r w:rsidRPr="00C10AE9">
        <w:rPr>
          <w:rFonts w:cstheme="minorHAnsi"/>
          <w:color w:val="000000"/>
          <w:spacing w:val="12"/>
          <w:sz w:val="22"/>
          <w:lang w:val="en-US"/>
        </w:rPr>
        <w:t>SOLAS Chapter V Regulations 10, 11 and 12.</w:t>
      </w:r>
    </w:p>
    <w:p w14:paraId="1AD318AE" w14:textId="77777777" w:rsidR="00F26302" w:rsidRPr="00C10AE9" w:rsidRDefault="00F26302" w:rsidP="00DC4879">
      <w:pPr>
        <w:numPr>
          <w:ilvl w:val="0"/>
          <w:numId w:val="35"/>
        </w:numPr>
        <w:tabs>
          <w:tab w:val="clear" w:pos="576"/>
          <w:tab w:val="decimal" w:pos="792"/>
        </w:tabs>
        <w:spacing w:before="108" w:line="240" w:lineRule="auto"/>
        <w:ind w:left="792" w:right="288" w:hanging="576"/>
        <w:rPr>
          <w:rFonts w:cstheme="minorHAnsi"/>
          <w:color w:val="000000"/>
          <w:spacing w:val="-3"/>
        </w:rPr>
      </w:pPr>
      <w:r w:rsidRPr="00C10AE9">
        <w:rPr>
          <w:rFonts w:cstheme="minorHAnsi"/>
          <w:color w:val="000000"/>
          <w:spacing w:val="-3"/>
          <w:sz w:val="22"/>
          <w:lang w:val="en-US"/>
        </w:rPr>
        <w:lastRenderedPageBreak/>
        <w:t xml:space="preserve">IALA Recommendation V-102 on Guidelines on the Application of ‘User Pays’ Principle to </w:t>
      </w:r>
      <w:r w:rsidRPr="00C10AE9">
        <w:rPr>
          <w:rFonts w:cstheme="minorHAnsi"/>
          <w:color w:val="000000"/>
          <w:sz w:val="22"/>
          <w:lang w:val="en-US"/>
        </w:rPr>
        <w:t>VTS.</w:t>
      </w:r>
    </w:p>
    <w:p w14:paraId="2F669C49" w14:textId="77777777" w:rsidR="00F26302" w:rsidRPr="00C10AE9" w:rsidRDefault="00F26302" w:rsidP="00DC4879">
      <w:pPr>
        <w:numPr>
          <w:ilvl w:val="0"/>
          <w:numId w:val="35"/>
        </w:numPr>
        <w:tabs>
          <w:tab w:val="clear" w:pos="576"/>
          <w:tab w:val="decimal" w:pos="792"/>
        </w:tabs>
        <w:spacing w:before="144" w:line="240" w:lineRule="auto"/>
        <w:ind w:left="792" w:right="288" w:hanging="576"/>
        <w:rPr>
          <w:rFonts w:cstheme="minorHAnsi"/>
          <w:color w:val="000000"/>
          <w:spacing w:val="-5"/>
        </w:rPr>
      </w:pPr>
      <w:r w:rsidRPr="00C10AE9">
        <w:rPr>
          <w:rFonts w:cstheme="minorHAnsi"/>
          <w:color w:val="000000"/>
          <w:spacing w:val="-5"/>
          <w:sz w:val="22"/>
          <w:lang w:val="en-US"/>
        </w:rPr>
        <w:t xml:space="preserve">IALA Recommendation O-134 on the IALA Risk Management tool for ports and restricted </w:t>
      </w:r>
      <w:r w:rsidRPr="00C10AE9">
        <w:rPr>
          <w:rFonts w:cstheme="minorHAnsi"/>
          <w:color w:val="000000"/>
          <w:sz w:val="22"/>
          <w:lang w:val="en-US"/>
        </w:rPr>
        <w:t>waterways.</w:t>
      </w:r>
    </w:p>
    <w:p w14:paraId="0E866487" w14:textId="77777777" w:rsidR="00F26302" w:rsidRPr="00C10AE9" w:rsidRDefault="00F26302" w:rsidP="00DC4879">
      <w:pPr>
        <w:numPr>
          <w:ilvl w:val="0"/>
          <w:numId w:val="35"/>
        </w:numPr>
        <w:tabs>
          <w:tab w:val="clear" w:pos="576"/>
          <w:tab w:val="decimal" w:pos="792"/>
        </w:tabs>
        <w:spacing w:before="108" w:line="240" w:lineRule="auto"/>
        <w:ind w:left="792" w:right="504" w:hanging="576"/>
        <w:rPr>
          <w:rFonts w:cstheme="minorHAnsi"/>
          <w:color w:val="000000"/>
          <w:spacing w:val="-2"/>
        </w:rPr>
      </w:pPr>
      <w:r w:rsidRPr="00C10AE9">
        <w:rPr>
          <w:rFonts w:cstheme="minorHAnsi"/>
          <w:color w:val="000000"/>
          <w:spacing w:val="-2"/>
          <w:sz w:val="22"/>
          <w:lang w:val="en-US"/>
        </w:rPr>
        <w:t xml:space="preserve">IALA Guideline No. 1058 On the Use of Simulation as a Tool for Waterway Design and </w:t>
      </w:r>
      <w:r w:rsidRPr="00C10AE9">
        <w:rPr>
          <w:rFonts w:cstheme="minorHAnsi"/>
          <w:color w:val="000000"/>
          <w:sz w:val="22"/>
          <w:lang w:val="en-US"/>
        </w:rPr>
        <w:t>AtoN Planning.</w:t>
      </w:r>
    </w:p>
    <w:p w14:paraId="54CB57DF" w14:textId="77777777" w:rsidR="00F26302" w:rsidRPr="00C10AE9" w:rsidRDefault="00F26302" w:rsidP="00DC4879">
      <w:pPr>
        <w:numPr>
          <w:ilvl w:val="0"/>
          <w:numId w:val="35"/>
        </w:numPr>
        <w:tabs>
          <w:tab w:val="clear" w:pos="576"/>
          <w:tab w:val="decimal" w:pos="792"/>
        </w:tabs>
        <w:spacing w:before="144" w:line="240" w:lineRule="auto"/>
        <w:ind w:left="792" w:hanging="576"/>
        <w:rPr>
          <w:rFonts w:cstheme="minorHAnsi"/>
          <w:color w:val="000000"/>
          <w:spacing w:val="12"/>
        </w:rPr>
      </w:pPr>
      <w:r w:rsidRPr="00C10AE9">
        <w:rPr>
          <w:rFonts w:cstheme="minorHAnsi"/>
          <w:color w:val="000000"/>
          <w:spacing w:val="12"/>
          <w:sz w:val="22"/>
          <w:lang w:val="en-US"/>
        </w:rPr>
        <w:t>IALA Guideline No. 1018 on Risk Management.</w:t>
      </w:r>
    </w:p>
    <w:p w14:paraId="17F6F522" w14:textId="4C05B48E" w:rsidR="00F26302" w:rsidRPr="00C10AE9" w:rsidRDefault="00F26302" w:rsidP="00DC4879">
      <w:pPr>
        <w:numPr>
          <w:ilvl w:val="0"/>
          <w:numId w:val="35"/>
        </w:numPr>
        <w:tabs>
          <w:tab w:val="clear" w:pos="576"/>
          <w:tab w:val="decimal" w:pos="792"/>
        </w:tabs>
        <w:spacing w:before="72" w:line="240" w:lineRule="auto"/>
        <w:ind w:left="792" w:hanging="576"/>
        <w:rPr>
          <w:rFonts w:ascii="Arial" w:hAnsi="Arial"/>
          <w:color w:val="000000"/>
          <w:spacing w:val="10"/>
        </w:rPr>
      </w:pPr>
      <w:r w:rsidRPr="00C10AE9">
        <w:rPr>
          <w:rFonts w:cstheme="minorHAnsi"/>
          <w:color w:val="000000"/>
          <w:spacing w:val="10"/>
          <w:sz w:val="22"/>
          <w:lang w:val="en-US"/>
        </w:rPr>
        <w:t>IALA Recommendation V-103 Standards on VTS Training</w:t>
      </w:r>
      <w:r>
        <w:rPr>
          <w:rFonts w:ascii="Arial" w:hAnsi="Arial"/>
          <w:color w:val="000000"/>
          <w:spacing w:val="10"/>
          <w:sz w:val="22"/>
          <w:lang w:val="en-US"/>
        </w:rPr>
        <w:t>.</w:t>
      </w:r>
    </w:p>
    <w:p w14:paraId="0E38E486" w14:textId="1B04D095" w:rsidR="00F26302" w:rsidRDefault="00F26302" w:rsidP="00DC4879">
      <w:pPr>
        <w:numPr>
          <w:ilvl w:val="0"/>
          <w:numId w:val="36"/>
        </w:numPr>
        <w:tabs>
          <w:tab w:val="clear" w:pos="576"/>
          <w:tab w:val="decimal" w:pos="792"/>
        </w:tabs>
        <w:spacing w:before="216" w:line="240" w:lineRule="auto"/>
        <w:ind w:left="792" w:right="360" w:hanging="576"/>
        <w:rPr>
          <w:rFonts w:ascii="Arial" w:hAnsi="Arial"/>
          <w:color w:val="000000"/>
          <w:spacing w:val="-2"/>
        </w:rPr>
      </w:pPr>
      <w:r>
        <w:rPr>
          <w:noProof/>
          <w:lang w:eastAsia="en-GB"/>
        </w:rPr>
        <mc:AlternateContent>
          <mc:Choice Requires="wps">
            <w:drawing>
              <wp:anchor distT="0" distB="0" distL="114300" distR="114300" simplePos="0" relativeHeight="251665408" behindDoc="0" locked="0" layoutInCell="1" allowOverlap="1" wp14:anchorId="4A80DE6F" wp14:editId="36A2B4F4">
                <wp:simplePos x="0" y="0"/>
                <wp:positionH relativeFrom="column">
                  <wp:posOffset>95885</wp:posOffset>
                </wp:positionH>
                <wp:positionV relativeFrom="page">
                  <wp:posOffset>765810</wp:posOffset>
                </wp:positionV>
                <wp:extent cx="5981065" cy="0"/>
                <wp:effectExtent l="8255" t="13335" r="11430" b="5715"/>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18FAC" id="Straight Connector 1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7.55pt,60.3pt" to="478.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" strokeweight=".7pt">
                <w10:wrap anchory="page"/>
              </v:line>
            </w:pict>
          </mc:Fallback>
        </mc:AlternateContent>
      </w:r>
      <w:r>
        <w:rPr>
          <w:rFonts w:ascii="Arial" w:hAnsi="Arial"/>
          <w:color w:val="000000"/>
          <w:spacing w:val="-2"/>
          <w:sz w:val="22"/>
          <w:lang w:val="en-US"/>
        </w:rPr>
        <w:t xml:space="preserve">IALA Recommendation V-128 Operational and Technical Performance Requirements for </w:t>
      </w:r>
      <w:r>
        <w:rPr>
          <w:rFonts w:ascii="Arial" w:hAnsi="Arial"/>
          <w:color w:val="000000"/>
          <w:sz w:val="22"/>
          <w:lang w:val="en-US"/>
        </w:rPr>
        <w:t>VTS Equipment.</w:t>
      </w:r>
    </w:p>
    <w:p w14:paraId="37A39257" w14:textId="77777777" w:rsidR="00F26302" w:rsidRDefault="00F26302" w:rsidP="00DC4879">
      <w:pPr>
        <w:numPr>
          <w:ilvl w:val="0"/>
          <w:numId w:val="36"/>
        </w:numPr>
        <w:tabs>
          <w:tab w:val="clear" w:pos="576"/>
          <w:tab w:val="decimal" w:pos="792"/>
        </w:tabs>
        <w:spacing w:before="144" w:line="240" w:lineRule="auto"/>
        <w:ind w:left="792" w:hanging="576"/>
        <w:rPr>
          <w:rFonts w:ascii="Arial" w:hAnsi="Arial"/>
          <w:color w:val="000000"/>
          <w:spacing w:val="8"/>
        </w:rPr>
      </w:pPr>
      <w:r>
        <w:rPr>
          <w:rFonts w:ascii="Arial" w:hAnsi="Arial"/>
          <w:color w:val="000000"/>
          <w:spacing w:val="8"/>
          <w:sz w:val="22"/>
          <w:lang w:val="en-US"/>
        </w:rPr>
        <w:t>IMO Resolution A.950(23) on Maritime Assistance Services (MAS).</w:t>
      </w:r>
    </w:p>
    <w:p w14:paraId="1931ED26" w14:textId="77777777" w:rsidR="00F26302" w:rsidRDefault="00F26302" w:rsidP="00DC4879">
      <w:pPr>
        <w:numPr>
          <w:ilvl w:val="0"/>
          <w:numId w:val="36"/>
        </w:numPr>
        <w:tabs>
          <w:tab w:val="clear" w:pos="576"/>
          <w:tab w:val="decimal" w:pos="792"/>
        </w:tabs>
        <w:spacing w:before="108" w:line="240" w:lineRule="auto"/>
        <w:ind w:left="792" w:hanging="576"/>
        <w:rPr>
          <w:rFonts w:ascii="Arial" w:hAnsi="Arial"/>
          <w:color w:val="000000"/>
          <w:spacing w:val="8"/>
        </w:rPr>
      </w:pPr>
      <w:r>
        <w:rPr>
          <w:rFonts w:ascii="Arial" w:hAnsi="Arial"/>
          <w:color w:val="000000"/>
          <w:spacing w:val="8"/>
          <w:sz w:val="22"/>
          <w:lang w:val="en-US"/>
        </w:rPr>
        <w:t>IMO Resolution A.950(23) on Maritime Assistance Services (MAS).</w:t>
      </w:r>
    </w:p>
    <w:p w14:paraId="2B63809B" w14:textId="77777777" w:rsidR="00F26302" w:rsidRDefault="00F26302" w:rsidP="00DC4879">
      <w:pPr>
        <w:numPr>
          <w:ilvl w:val="0"/>
          <w:numId w:val="36"/>
        </w:numPr>
        <w:tabs>
          <w:tab w:val="clear" w:pos="576"/>
          <w:tab w:val="decimal" w:pos="792"/>
        </w:tabs>
        <w:spacing w:before="108" w:line="240" w:lineRule="auto"/>
        <w:ind w:left="792" w:right="288" w:hanging="576"/>
        <w:rPr>
          <w:rFonts w:ascii="Arial" w:hAnsi="Arial"/>
          <w:color w:val="000000"/>
          <w:spacing w:val="-3"/>
        </w:rPr>
      </w:pPr>
      <w:r>
        <w:rPr>
          <w:rFonts w:ascii="Arial" w:hAnsi="Arial"/>
          <w:color w:val="000000"/>
          <w:spacing w:val="-3"/>
          <w:sz w:val="22"/>
          <w:lang w:val="en-US"/>
        </w:rPr>
        <w:t xml:space="preserve">IALA Guideline No. 1068 on the Provision of a Navigational Assistance Service by Vessel </w:t>
      </w:r>
      <w:r>
        <w:rPr>
          <w:rFonts w:ascii="Arial" w:hAnsi="Arial"/>
          <w:color w:val="000000"/>
          <w:sz w:val="22"/>
          <w:lang w:val="en-US"/>
        </w:rPr>
        <w:t>Traffic Service.</w:t>
      </w:r>
    </w:p>
    <w:p w14:paraId="23497DD2" w14:textId="77777777" w:rsidR="00F26302" w:rsidRDefault="00F26302" w:rsidP="00F26302">
      <w:pPr>
        <w:sectPr w:rsidR="00F26302">
          <w:footerReference w:type="default" r:id="rId22"/>
          <w:pgSz w:w="11918" w:h="16854"/>
          <w:pgMar w:top="736" w:right="1061" w:bottom="598" w:left="1077" w:header="720" w:footer="659" w:gutter="0"/>
          <w:cols w:space="720"/>
        </w:sectPr>
      </w:pPr>
    </w:p>
    <w:p w14:paraId="455CA94B" w14:textId="19185CB8" w:rsidR="00F26302" w:rsidRDefault="00F26302" w:rsidP="00F26302">
      <w:pPr>
        <w:spacing w:before="648"/>
        <w:ind w:left="2160" w:right="1584" w:hanging="2016"/>
        <w:rPr>
          <w:rFonts w:ascii="Arial" w:hAnsi="Arial"/>
          <w:b/>
          <w:color w:val="000000"/>
          <w:spacing w:val="-5"/>
          <w:w w:val="105"/>
          <w:sz w:val="28"/>
        </w:rPr>
      </w:pPr>
      <w:r>
        <w:rPr>
          <w:rFonts w:ascii="Arial" w:hAnsi="Arial"/>
          <w:b/>
          <w:color w:val="000000"/>
          <w:spacing w:val="-5"/>
          <w:w w:val="105"/>
          <w:sz w:val="28"/>
          <w:lang w:val="en-US"/>
        </w:rPr>
        <w:lastRenderedPageBreak/>
        <w:t xml:space="preserve">APPENDIX 1 CRITERIA FOR DETERMINING TYPE OF VTS </w:t>
      </w:r>
      <w:r>
        <w:rPr>
          <w:rFonts w:ascii="Arial" w:hAnsi="Arial"/>
          <w:b/>
          <w:color w:val="000000"/>
          <w:w w:val="105"/>
          <w:sz w:val="28"/>
          <w:lang w:val="en-US"/>
        </w:rPr>
        <w:t>SERVICES</w:t>
      </w:r>
    </w:p>
    <w:p w14:paraId="0ED773EC" w14:textId="77777777" w:rsidR="00F26302" w:rsidRDefault="00F26302" w:rsidP="00F26302">
      <w:pPr>
        <w:spacing w:before="216"/>
        <w:ind w:left="144" w:right="144"/>
        <w:rPr>
          <w:rFonts w:ascii="Arial" w:hAnsi="Arial"/>
          <w:color w:val="000000"/>
          <w:spacing w:val="1"/>
        </w:rPr>
      </w:pPr>
      <w:r>
        <w:rPr>
          <w:rFonts w:ascii="Arial" w:hAnsi="Arial"/>
          <w:color w:val="000000"/>
          <w:spacing w:val="1"/>
          <w:sz w:val="22"/>
          <w:lang w:val="en-US"/>
        </w:rPr>
        <w:t xml:space="preserve">The following criteria should be considered in determining the appropriate type of service(s) to </w:t>
      </w:r>
      <w:r>
        <w:rPr>
          <w:rFonts w:ascii="Arial" w:hAnsi="Arial"/>
          <w:color w:val="000000"/>
          <w:sz w:val="22"/>
          <w:lang w:val="en-US"/>
        </w:rPr>
        <w:t>be provided when establishing a VTS.</w:t>
      </w:r>
    </w:p>
    <w:p w14:paraId="7A86D7C2" w14:textId="77777777" w:rsidR="00F26302" w:rsidRDefault="00F26302" w:rsidP="00F26302">
      <w:pPr>
        <w:tabs>
          <w:tab w:val="right" w:pos="9526"/>
        </w:tabs>
        <w:spacing w:before="144"/>
        <w:ind w:left="144"/>
        <w:rPr>
          <w:rFonts w:ascii="Arial" w:hAnsi="Arial"/>
          <w:color w:val="000000"/>
        </w:rPr>
      </w:pPr>
      <w:r>
        <w:rPr>
          <w:rFonts w:ascii="Arial" w:hAnsi="Arial"/>
          <w:color w:val="000000"/>
          <w:sz w:val="22"/>
          <w:lang w:val="en-US"/>
        </w:rPr>
        <w:t>1</w:t>
      </w:r>
      <w:r>
        <w:rPr>
          <w:rFonts w:ascii="Arial" w:hAnsi="Arial"/>
          <w:color w:val="000000"/>
          <w:sz w:val="22"/>
          <w:lang w:val="en-US"/>
        </w:rPr>
        <w:tab/>
      </w:r>
      <w:r>
        <w:rPr>
          <w:rFonts w:ascii="Arial" w:hAnsi="Arial"/>
          <w:color w:val="000000"/>
          <w:spacing w:val="3"/>
          <w:sz w:val="22"/>
          <w:lang w:val="en-US"/>
        </w:rPr>
        <w:t>Rules for vessel traffic (may apply to certain vessels, such as those carrying hazardous</w:t>
      </w:r>
    </w:p>
    <w:p w14:paraId="22102211" w14:textId="77777777" w:rsidR="00F26302" w:rsidRDefault="00F26302" w:rsidP="00F26302">
      <w:pPr>
        <w:ind w:left="720"/>
        <w:rPr>
          <w:rFonts w:ascii="Arial" w:hAnsi="Arial"/>
          <w:color w:val="000000"/>
          <w:spacing w:val="1"/>
        </w:rPr>
      </w:pPr>
      <w:r>
        <w:rPr>
          <w:rFonts w:ascii="Arial" w:hAnsi="Arial"/>
          <w:color w:val="000000"/>
          <w:spacing w:val="1"/>
          <w:sz w:val="22"/>
          <w:lang w:val="en-US"/>
        </w:rPr>
        <w:t>substances, during certain environmental conditions) – may require TOS. Examples are:</w:t>
      </w:r>
    </w:p>
    <w:p w14:paraId="5FF7B1ED" w14:textId="77777777" w:rsidR="00F26302" w:rsidRDefault="00F26302" w:rsidP="00DC4879">
      <w:pPr>
        <w:numPr>
          <w:ilvl w:val="0"/>
          <w:numId w:val="34"/>
        </w:numPr>
        <w:tabs>
          <w:tab w:val="clear" w:pos="648"/>
          <w:tab w:val="decimal" w:pos="1368"/>
        </w:tabs>
        <w:spacing w:before="108" w:line="240" w:lineRule="auto"/>
        <w:rPr>
          <w:rFonts w:ascii="Arial" w:hAnsi="Arial"/>
          <w:color w:val="000000"/>
          <w:spacing w:val="-1"/>
        </w:rPr>
      </w:pPr>
      <w:r>
        <w:rPr>
          <w:rFonts w:ascii="Arial" w:hAnsi="Arial"/>
          <w:color w:val="000000"/>
          <w:spacing w:val="-1"/>
          <w:sz w:val="22"/>
          <w:lang w:val="en-US"/>
        </w:rPr>
        <w:t>One-way traffic zones for certain vessels;</w:t>
      </w:r>
    </w:p>
    <w:p w14:paraId="3C71C370" w14:textId="77777777" w:rsidR="00F26302" w:rsidRDefault="00F26302" w:rsidP="00DC4879">
      <w:pPr>
        <w:numPr>
          <w:ilvl w:val="0"/>
          <w:numId w:val="34"/>
        </w:numPr>
        <w:tabs>
          <w:tab w:val="clear" w:pos="648"/>
          <w:tab w:val="decimal" w:pos="1368"/>
        </w:tabs>
        <w:spacing w:before="72" w:line="240" w:lineRule="auto"/>
        <w:rPr>
          <w:rFonts w:ascii="Arial" w:hAnsi="Arial"/>
          <w:color w:val="000000"/>
        </w:rPr>
      </w:pPr>
      <w:r>
        <w:rPr>
          <w:rFonts w:ascii="Arial" w:hAnsi="Arial"/>
          <w:color w:val="000000"/>
          <w:sz w:val="22"/>
          <w:lang w:val="en-US"/>
        </w:rPr>
        <w:t>Limitations for vessels carrying hazardous cargo during restricted visibility.</w:t>
      </w:r>
    </w:p>
    <w:p w14:paraId="73638091" w14:textId="77777777" w:rsidR="00F26302" w:rsidRDefault="00F26302" w:rsidP="00F26302">
      <w:pPr>
        <w:tabs>
          <w:tab w:val="right" w:pos="9535"/>
        </w:tabs>
        <w:spacing w:before="36"/>
        <w:ind w:left="144"/>
        <w:rPr>
          <w:rFonts w:ascii="Arial" w:hAnsi="Arial"/>
          <w:color w:val="000000"/>
        </w:rPr>
      </w:pPr>
      <w:r>
        <w:rPr>
          <w:rFonts w:ascii="Arial" w:hAnsi="Arial"/>
          <w:color w:val="000000"/>
          <w:sz w:val="22"/>
          <w:lang w:val="en-US"/>
        </w:rPr>
        <w:t>2</w:t>
      </w:r>
      <w:r>
        <w:rPr>
          <w:rFonts w:ascii="Arial" w:hAnsi="Arial"/>
          <w:color w:val="000000"/>
          <w:sz w:val="22"/>
          <w:lang w:val="en-US"/>
        </w:rPr>
        <w:tab/>
      </w:r>
      <w:r>
        <w:rPr>
          <w:rFonts w:ascii="Arial" w:hAnsi="Arial"/>
          <w:color w:val="000000"/>
          <w:spacing w:val="2"/>
          <w:sz w:val="22"/>
          <w:lang w:val="en-US"/>
        </w:rPr>
        <w:t>Need for allocation of waterway space or usage of infrastructure (locks, bridge or narrow</w:t>
      </w:r>
    </w:p>
    <w:p w14:paraId="4B48358F" w14:textId="77777777" w:rsidR="00F26302" w:rsidRDefault="00F26302" w:rsidP="00F26302">
      <w:pPr>
        <w:ind w:left="720"/>
        <w:rPr>
          <w:rFonts w:ascii="Arial" w:hAnsi="Arial"/>
          <w:color w:val="000000"/>
          <w:spacing w:val="1"/>
        </w:rPr>
      </w:pPr>
      <w:r>
        <w:rPr>
          <w:rFonts w:ascii="Arial" w:hAnsi="Arial"/>
          <w:color w:val="000000"/>
          <w:spacing w:val="1"/>
          <w:sz w:val="22"/>
          <w:lang w:val="en-US"/>
        </w:rPr>
        <w:t>waterway passage) – may require TOS. Examples are:</w:t>
      </w:r>
    </w:p>
    <w:p w14:paraId="2C3B8498" w14:textId="77777777" w:rsidR="00F26302" w:rsidRDefault="00F26302" w:rsidP="00DC4879">
      <w:pPr>
        <w:numPr>
          <w:ilvl w:val="0"/>
          <w:numId w:val="34"/>
        </w:numPr>
        <w:tabs>
          <w:tab w:val="clear" w:pos="648"/>
          <w:tab w:val="decimal" w:pos="1368"/>
        </w:tabs>
        <w:spacing w:before="144" w:line="216" w:lineRule="auto"/>
        <w:rPr>
          <w:rFonts w:ascii="Arial" w:hAnsi="Arial"/>
          <w:color w:val="000000"/>
        </w:rPr>
      </w:pPr>
      <w:r>
        <w:rPr>
          <w:rFonts w:ascii="Arial" w:hAnsi="Arial"/>
          <w:color w:val="000000"/>
          <w:sz w:val="22"/>
          <w:lang w:val="en-US"/>
        </w:rPr>
        <w:t>Restricted zone around LNG vessel;</w:t>
      </w:r>
    </w:p>
    <w:p w14:paraId="025A864D" w14:textId="77777777" w:rsidR="00F26302" w:rsidRDefault="00F26302" w:rsidP="00DC4879">
      <w:pPr>
        <w:numPr>
          <w:ilvl w:val="0"/>
          <w:numId w:val="34"/>
        </w:numPr>
        <w:tabs>
          <w:tab w:val="clear" w:pos="648"/>
          <w:tab w:val="decimal" w:pos="1368"/>
        </w:tabs>
        <w:spacing w:before="72" w:line="240" w:lineRule="auto"/>
        <w:rPr>
          <w:rFonts w:ascii="Arial" w:hAnsi="Arial"/>
          <w:color w:val="000000"/>
        </w:rPr>
      </w:pPr>
      <w:r>
        <w:rPr>
          <w:rFonts w:ascii="Arial" w:hAnsi="Arial"/>
          <w:color w:val="000000"/>
          <w:sz w:val="22"/>
          <w:lang w:val="en-US"/>
        </w:rPr>
        <w:t>Lock procession order;</w:t>
      </w:r>
    </w:p>
    <w:p w14:paraId="65DEEB99" w14:textId="77777777" w:rsidR="00F26302" w:rsidRDefault="00F26302" w:rsidP="00DC4879">
      <w:pPr>
        <w:numPr>
          <w:ilvl w:val="0"/>
          <w:numId w:val="34"/>
        </w:numPr>
        <w:tabs>
          <w:tab w:val="clear" w:pos="648"/>
          <w:tab w:val="decimal" w:pos="1368"/>
        </w:tabs>
        <w:spacing w:before="72" w:line="240" w:lineRule="auto"/>
        <w:rPr>
          <w:rFonts w:ascii="Arial" w:hAnsi="Arial"/>
          <w:color w:val="000000"/>
        </w:rPr>
      </w:pPr>
      <w:r>
        <w:rPr>
          <w:rFonts w:ascii="Arial" w:hAnsi="Arial"/>
          <w:color w:val="000000"/>
          <w:sz w:val="22"/>
          <w:lang w:val="en-US"/>
        </w:rPr>
        <w:t>One-way traffic through bridges for certain size vessels;</w:t>
      </w:r>
    </w:p>
    <w:p w14:paraId="34012C32" w14:textId="77777777" w:rsidR="00F26302" w:rsidRDefault="00F26302" w:rsidP="00DC4879">
      <w:pPr>
        <w:numPr>
          <w:ilvl w:val="0"/>
          <w:numId w:val="34"/>
        </w:numPr>
        <w:tabs>
          <w:tab w:val="clear" w:pos="648"/>
          <w:tab w:val="decimal" w:pos="1368"/>
        </w:tabs>
        <w:spacing w:before="72" w:line="240" w:lineRule="auto"/>
        <w:rPr>
          <w:rFonts w:ascii="Arial" w:hAnsi="Arial"/>
          <w:color w:val="000000"/>
        </w:rPr>
      </w:pPr>
      <w:r>
        <w:rPr>
          <w:rFonts w:ascii="Arial" w:hAnsi="Arial"/>
          <w:color w:val="000000"/>
          <w:sz w:val="22"/>
          <w:lang w:val="en-US"/>
        </w:rPr>
        <w:t>Co-ordination of vessel traffic with drawbridge openings.</w:t>
      </w:r>
    </w:p>
    <w:p w14:paraId="2C093BF4" w14:textId="77777777" w:rsidR="00F26302" w:rsidRDefault="00F26302" w:rsidP="00F26302">
      <w:pPr>
        <w:tabs>
          <w:tab w:val="right" w:pos="9526"/>
        </w:tabs>
        <w:ind w:left="144"/>
        <w:rPr>
          <w:rFonts w:ascii="Arial" w:hAnsi="Arial"/>
          <w:color w:val="000000"/>
        </w:rPr>
      </w:pPr>
      <w:r>
        <w:rPr>
          <w:rFonts w:ascii="Arial" w:hAnsi="Arial"/>
          <w:color w:val="000000"/>
          <w:sz w:val="22"/>
          <w:lang w:val="en-US"/>
        </w:rPr>
        <w:t>3</w:t>
      </w:r>
      <w:r>
        <w:rPr>
          <w:rFonts w:ascii="Arial" w:hAnsi="Arial"/>
          <w:color w:val="000000"/>
          <w:sz w:val="22"/>
          <w:lang w:val="en-US"/>
        </w:rPr>
        <w:tab/>
      </w:r>
      <w:r>
        <w:rPr>
          <w:rFonts w:ascii="Arial" w:hAnsi="Arial"/>
          <w:color w:val="000000"/>
          <w:spacing w:val="3"/>
          <w:sz w:val="22"/>
          <w:lang w:val="en-US"/>
        </w:rPr>
        <w:t>Depending on local conditions, configurations, or hazards, the need for NAS should be</w:t>
      </w:r>
    </w:p>
    <w:p w14:paraId="794DC58C" w14:textId="77777777" w:rsidR="00F26302" w:rsidRDefault="00F26302" w:rsidP="00F26302">
      <w:pPr>
        <w:ind w:left="720"/>
        <w:rPr>
          <w:rFonts w:ascii="Arial" w:hAnsi="Arial"/>
          <w:color w:val="000000"/>
        </w:rPr>
      </w:pPr>
      <w:r>
        <w:rPr>
          <w:rFonts w:ascii="Arial" w:hAnsi="Arial"/>
          <w:color w:val="000000"/>
          <w:sz w:val="22"/>
          <w:lang w:val="en-US"/>
        </w:rPr>
        <w:t>considered. Examples are:</w:t>
      </w:r>
    </w:p>
    <w:p w14:paraId="37A077C2" w14:textId="77777777" w:rsidR="00F26302" w:rsidRDefault="00F26302" w:rsidP="00DC4879">
      <w:pPr>
        <w:numPr>
          <w:ilvl w:val="0"/>
          <w:numId w:val="34"/>
        </w:numPr>
        <w:tabs>
          <w:tab w:val="clear" w:pos="648"/>
          <w:tab w:val="decimal" w:pos="1368"/>
        </w:tabs>
        <w:spacing w:before="108" w:line="240" w:lineRule="auto"/>
        <w:rPr>
          <w:rFonts w:ascii="Arial" w:hAnsi="Arial"/>
          <w:color w:val="000000"/>
        </w:rPr>
      </w:pPr>
      <w:r>
        <w:rPr>
          <w:rFonts w:ascii="Arial" w:hAnsi="Arial"/>
          <w:color w:val="000000"/>
          <w:sz w:val="22"/>
          <w:lang w:val="en-US"/>
        </w:rPr>
        <w:t>Navigational safety of vessels below pilotage threshold in a port approach channel;</w:t>
      </w:r>
    </w:p>
    <w:p w14:paraId="221F1689" w14:textId="77777777" w:rsidR="00F26302" w:rsidRDefault="00F26302" w:rsidP="00DC4879">
      <w:pPr>
        <w:numPr>
          <w:ilvl w:val="0"/>
          <w:numId w:val="34"/>
        </w:numPr>
        <w:tabs>
          <w:tab w:val="clear" w:pos="648"/>
          <w:tab w:val="decimal" w:pos="1368"/>
        </w:tabs>
        <w:spacing w:before="72" w:line="240" w:lineRule="auto"/>
        <w:rPr>
          <w:rFonts w:ascii="Arial" w:hAnsi="Arial"/>
          <w:color w:val="000000"/>
        </w:rPr>
      </w:pPr>
      <w:r>
        <w:rPr>
          <w:rFonts w:ascii="Arial" w:hAnsi="Arial"/>
          <w:color w:val="000000"/>
          <w:sz w:val="22"/>
          <w:lang w:val="en-US"/>
        </w:rPr>
        <w:t>Vessel in a strait missing a turn in a Traffic Separation Scheme (TSS).</w:t>
      </w:r>
    </w:p>
    <w:p w14:paraId="1DB03D12" w14:textId="77777777" w:rsidR="00F26302" w:rsidRDefault="00F26302" w:rsidP="00F26302">
      <w:pPr>
        <w:tabs>
          <w:tab w:val="right" w:pos="5695"/>
        </w:tabs>
        <w:spacing w:before="36"/>
        <w:ind w:left="144"/>
        <w:rPr>
          <w:rFonts w:ascii="Arial" w:hAnsi="Arial"/>
          <w:color w:val="000000"/>
        </w:rPr>
      </w:pPr>
      <w:r>
        <w:rPr>
          <w:rFonts w:ascii="Arial" w:hAnsi="Arial"/>
          <w:color w:val="000000"/>
          <w:sz w:val="22"/>
          <w:lang w:val="en-US"/>
        </w:rPr>
        <w:t>4</w:t>
      </w:r>
      <w:r>
        <w:rPr>
          <w:rFonts w:ascii="Arial" w:hAnsi="Arial"/>
          <w:color w:val="000000"/>
          <w:sz w:val="22"/>
          <w:lang w:val="en-US"/>
        </w:rPr>
        <w:tab/>
      </w:r>
      <w:r>
        <w:rPr>
          <w:rFonts w:ascii="Arial" w:hAnsi="Arial"/>
          <w:color w:val="000000"/>
          <w:spacing w:val="1"/>
          <w:sz w:val="22"/>
          <w:lang w:val="en-US"/>
        </w:rPr>
        <w:t>Type of VTS (port, coastal or river). Examples are:</w:t>
      </w:r>
    </w:p>
    <w:p w14:paraId="0D2390F7" w14:textId="77777777" w:rsidR="00F26302" w:rsidRDefault="00F26302" w:rsidP="00DC4879">
      <w:pPr>
        <w:numPr>
          <w:ilvl w:val="0"/>
          <w:numId w:val="34"/>
        </w:numPr>
        <w:tabs>
          <w:tab w:val="clear" w:pos="648"/>
          <w:tab w:val="decimal" w:pos="1368"/>
        </w:tabs>
        <w:spacing w:before="108" w:line="240" w:lineRule="auto"/>
        <w:rPr>
          <w:rFonts w:ascii="Arial" w:hAnsi="Arial"/>
          <w:color w:val="000000"/>
        </w:rPr>
      </w:pPr>
      <w:r>
        <w:rPr>
          <w:rFonts w:ascii="Arial" w:hAnsi="Arial"/>
          <w:color w:val="000000"/>
          <w:sz w:val="22"/>
          <w:lang w:val="en-US"/>
        </w:rPr>
        <w:t>Coastal: may provide just information (INS) on other traffic in a TSS;</w:t>
      </w:r>
    </w:p>
    <w:p w14:paraId="287D1AC4" w14:textId="77777777" w:rsidR="00F26302" w:rsidRDefault="00F26302" w:rsidP="00DC4879">
      <w:pPr>
        <w:numPr>
          <w:ilvl w:val="0"/>
          <w:numId w:val="34"/>
        </w:numPr>
        <w:tabs>
          <w:tab w:val="clear" w:pos="648"/>
          <w:tab w:val="decimal" w:pos="1368"/>
        </w:tabs>
        <w:spacing w:before="72" w:line="240" w:lineRule="auto"/>
        <w:ind w:left="1368" w:right="144" w:hanging="648"/>
        <w:rPr>
          <w:rFonts w:ascii="Arial" w:hAnsi="Arial"/>
          <w:color w:val="000000"/>
          <w:spacing w:val="2"/>
        </w:rPr>
      </w:pPr>
      <w:r>
        <w:rPr>
          <w:rFonts w:ascii="Arial" w:hAnsi="Arial"/>
          <w:color w:val="000000"/>
          <w:spacing w:val="2"/>
          <w:sz w:val="22"/>
          <w:lang w:val="en-US"/>
        </w:rPr>
        <w:t xml:space="preserve">Port: may involve INS and TOS in the co-ordination of port services – berth, tugs, </w:t>
      </w:r>
      <w:r>
        <w:rPr>
          <w:rFonts w:ascii="Arial" w:hAnsi="Arial"/>
          <w:color w:val="000000"/>
          <w:sz w:val="22"/>
          <w:lang w:val="en-US"/>
        </w:rPr>
        <w:t>etc. and NAS in maintaining navigational safety in approach channels;</w:t>
      </w:r>
    </w:p>
    <w:p w14:paraId="62788C2B" w14:textId="77777777" w:rsidR="00F26302" w:rsidRDefault="00F26302" w:rsidP="00DC4879">
      <w:pPr>
        <w:numPr>
          <w:ilvl w:val="0"/>
          <w:numId w:val="34"/>
        </w:numPr>
        <w:tabs>
          <w:tab w:val="clear" w:pos="648"/>
          <w:tab w:val="decimal" w:pos="1368"/>
        </w:tabs>
        <w:spacing w:before="72" w:line="240" w:lineRule="auto"/>
        <w:ind w:left="1368" w:right="144" w:hanging="648"/>
        <w:rPr>
          <w:rFonts w:ascii="Arial" w:hAnsi="Arial"/>
          <w:color w:val="000000"/>
          <w:spacing w:val="2"/>
        </w:rPr>
      </w:pPr>
      <w:r>
        <w:rPr>
          <w:rFonts w:ascii="Arial" w:hAnsi="Arial"/>
          <w:color w:val="000000"/>
          <w:spacing w:val="2"/>
          <w:sz w:val="22"/>
          <w:lang w:val="en-US"/>
        </w:rPr>
        <w:t xml:space="preserve">River: may involve INS for the provision of data on tidal windows and TOS for the </w:t>
      </w:r>
      <w:r>
        <w:rPr>
          <w:rFonts w:ascii="Arial" w:hAnsi="Arial"/>
          <w:color w:val="000000"/>
          <w:sz w:val="22"/>
          <w:lang w:val="en-US"/>
        </w:rPr>
        <w:t>co-ordination of transits at high water/swift current.</w:t>
      </w:r>
    </w:p>
    <w:p w14:paraId="45A64BF3" w14:textId="77777777" w:rsidR="00F26302" w:rsidRDefault="00F26302" w:rsidP="00F26302">
      <w:pPr>
        <w:tabs>
          <w:tab w:val="right" w:pos="9526"/>
        </w:tabs>
        <w:spacing w:before="36"/>
        <w:ind w:left="144"/>
        <w:rPr>
          <w:rFonts w:ascii="Arial" w:hAnsi="Arial"/>
          <w:color w:val="000000"/>
        </w:rPr>
      </w:pPr>
      <w:r>
        <w:rPr>
          <w:rFonts w:ascii="Arial" w:hAnsi="Arial"/>
          <w:color w:val="000000"/>
          <w:sz w:val="22"/>
          <w:lang w:val="en-US"/>
        </w:rPr>
        <w:t>5</w:t>
      </w:r>
      <w:r>
        <w:rPr>
          <w:rFonts w:ascii="Arial" w:hAnsi="Arial"/>
          <w:color w:val="000000"/>
          <w:sz w:val="22"/>
          <w:lang w:val="en-US"/>
        </w:rPr>
        <w:tab/>
      </w:r>
      <w:r>
        <w:rPr>
          <w:rFonts w:ascii="Arial" w:hAnsi="Arial"/>
          <w:color w:val="000000"/>
          <w:spacing w:val="3"/>
          <w:sz w:val="22"/>
          <w:lang w:val="en-US"/>
        </w:rPr>
        <w:t>Special or changed circumstances - possible need for additional types of VTS services</w:t>
      </w:r>
    </w:p>
    <w:p w14:paraId="17BC8C8F" w14:textId="77777777" w:rsidR="00F26302" w:rsidRDefault="00F26302" w:rsidP="00F26302">
      <w:pPr>
        <w:ind w:left="720"/>
        <w:rPr>
          <w:rFonts w:ascii="Arial" w:hAnsi="Arial"/>
          <w:color w:val="000000"/>
          <w:spacing w:val="1"/>
        </w:rPr>
      </w:pPr>
      <w:r>
        <w:rPr>
          <w:rFonts w:ascii="Arial" w:hAnsi="Arial"/>
          <w:color w:val="000000"/>
          <w:spacing w:val="1"/>
          <w:sz w:val="22"/>
          <w:lang w:val="en-US"/>
        </w:rPr>
        <w:t>(NAS, TOS) and or increased information (INS). Examples are:</w:t>
      </w:r>
    </w:p>
    <w:p w14:paraId="37691747" w14:textId="77777777" w:rsidR="00F26302" w:rsidRDefault="00F26302" w:rsidP="00DC4879">
      <w:pPr>
        <w:numPr>
          <w:ilvl w:val="0"/>
          <w:numId w:val="34"/>
        </w:numPr>
        <w:tabs>
          <w:tab w:val="clear" w:pos="648"/>
          <w:tab w:val="decimal" w:pos="1368"/>
        </w:tabs>
        <w:spacing w:before="108" w:line="240" w:lineRule="auto"/>
        <w:rPr>
          <w:rFonts w:ascii="Arial" w:hAnsi="Arial"/>
          <w:color w:val="000000"/>
        </w:rPr>
      </w:pPr>
      <w:r>
        <w:rPr>
          <w:rFonts w:ascii="Arial" w:hAnsi="Arial"/>
          <w:color w:val="000000"/>
          <w:sz w:val="22"/>
          <w:lang w:val="en-US"/>
        </w:rPr>
        <w:t>Maritime incident (SAR, casualty, oil spill);</w:t>
      </w:r>
    </w:p>
    <w:p w14:paraId="55AEC3A7" w14:textId="77777777" w:rsidR="00F26302" w:rsidRDefault="00F26302" w:rsidP="00DC4879">
      <w:pPr>
        <w:numPr>
          <w:ilvl w:val="0"/>
          <w:numId w:val="34"/>
        </w:numPr>
        <w:tabs>
          <w:tab w:val="clear" w:pos="648"/>
          <w:tab w:val="decimal" w:pos="1368"/>
        </w:tabs>
        <w:spacing w:before="36" w:line="240" w:lineRule="auto"/>
        <w:rPr>
          <w:rFonts w:ascii="Arial" w:hAnsi="Arial"/>
          <w:color w:val="000000"/>
        </w:rPr>
      </w:pPr>
      <w:r>
        <w:rPr>
          <w:rFonts w:ascii="Arial" w:hAnsi="Arial"/>
          <w:color w:val="000000"/>
          <w:sz w:val="22"/>
          <w:lang w:val="en-US"/>
        </w:rPr>
        <w:t>Loss of other navigation aids;</w:t>
      </w:r>
    </w:p>
    <w:p w14:paraId="2C94B4BC" w14:textId="77777777" w:rsidR="00F26302" w:rsidRDefault="00F26302" w:rsidP="00DC4879">
      <w:pPr>
        <w:numPr>
          <w:ilvl w:val="0"/>
          <w:numId w:val="34"/>
        </w:numPr>
        <w:tabs>
          <w:tab w:val="clear" w:pos="648"/>
          <w:tab w:val="decimal" w:pos="1368"/>
        </w:tabs>
        <w:spacing w:before="72" w:line="240" w:lineRule="auto"/>
        <w:rPr>
          <w:rFonts w:ascii="Arial" w:hAnsi="Arial"/>
          <w:color w:val="000000"/>
          <w:spacing w:val="-1"/>
        </w:rPr>
      </w:pPr>
      <w:r>
        <w:rPr>
          <w:rFonts w:ascii="Arial" w:hAnsi="Arial"/>
          <w:color w:val="000000"/>
          <w:spacing w:val="-1"/>
          <w:sz w:val="22"/>
          <w:lang w:val="en-US"/>
        </w:rPr>
        <w:t>Higher level of security measures;</w:t>
      </w:r>
    </w:p>
    <w:p w14:paraId="5FE66CAF" w14:textId="77777777" w:rsidR="00F26302" w:rsidRDefault="00F26302" w:rsidP="00DC4879">
      <w:pPr>
        <w:numPr>
          <w:ilvl w:val="0"/>
          <w:numId w:val="34"/>
        </w:numPr>
        <w:tabs>
          <w:tab w:val="clear" w:pos="648"/>
          <w:tab w:val="decimal" w:pos="1368"/>
        </w:tabs>
        <w:spacing w:before="72" w:line="240" w:lineRule="auto"/>
        <w:rPr>
          <w:rFonts w:ascii="Arial" w:hAnsi="Arial"/>
          <w:color w:val="000000"/>
        </w:rPr>
      </w:pPr>
      <w:r>
        <w:rPr>
          <w:rFonts w:ascii="Arial" w:hAnsi="Arial"/>
          <w:color w:val="000000"/>
          <w:sz w:val="22"/>
          <w:lang w:val="en-US"/>
        </w:rPr>
        <w:t>Unforeseen changes to port infrastructure or increase in vessel traffic volume;</w:t>
      </w:r>
    </w:p>
    <w:p w14:paraId="25E44DFE" w14:textId="77777777" w:rsidR="00F26302" w:rsidRDefault="00F26302" w:rsidP="00DC4879">
      <w:pPr>
        <w:numPr>
          <w:ilvl w:val="0"/>
          <w:numId w:val="34"/>
        </w:numPr>
        <w:tabs>
          <w:tab w:val="clear" w:pos="648"/>
          <w:tab w:val="decimal" w:pos="1368"/>
        </w:tabs>
        <w:spacing w:before="72" w:line="240" w:lineRule="auto"/>
        <w:rPr>
          <w:rFonts w:ascii="Arial" w:hAnsi="Arial"/>
          <w:color w:val="000000"/>
        </w:rPr>
      </w:pPr>
      <w:r>
        <w:rPr>
          <w:rFonts w:ascii="Arial" w:hAnsi="Arial"/>
          <w:color w:val="000000"/>
          <w:sz w:val="22"/>
          <w:lang w:val="en-US"/>
        </w:rPr>
        <w:t xml:space="preserve">Limitations on vessel </w:t>
      </w:r>
      <w:proofErr w:type="spellStart"/>
      <w:r>
        <w:rPr>
          <w:rFonts w:ascii="Arial" w:hAnsi="Arial"/>
          <w:color w:val="000000"/>
          <w:sz w:val="22"/>
          <w:lang w:val="en-US"/>
        </w:rPr>
        <w:t>manoeuvrability</w:t>
      </w:r>
      <w:proofErr w:type="spellEnd"/>
      <w:r>
        <w:rPr>
          <w:rFonts w:ascii="Arial" w:hAnsi="Arial"/>
          <w:color w:val="000000"/>
          <w:sz w:val="22"/>
          <w:lang w:val="en-US"/>
        </w:rPr>
        <w:t>.</w:t>
      </w:r>
    </w:p>
    <w:p w14:paraId="4290C9A3" w14:textId="77777777" w:rsidR="00F26302" w:rsidRDefault="00F26302" w:rsidP="00F26302">
      <w:pPr>
        <w:tabs>
          <w:tab w:val="right" w:pos="9530"/>
        </w:tabs>
        <w:ind w:left="144"/>
        <w:rPr>
          <w:rFonts w:ascii="Arial" w:hAnsi="Arial"/>
          <w:color w:val="000000"/>
        </w:rPr>
      </w:pPr>
      <w:r>
        <w:rPr>
          <w:rFonts w:ascii="Arial" w:hAnsi="Arial"/>
          <w:color w:val="000000"/>
          <w:sz w:val="22"/>
          <w:lang w:val="en-US"/>
        </w:rPr>
        <w:t>6</w:t>
      </w:r>
      <w:r>
        <w:rPr>
          <w:rFonts w:ascii="Arial" w:hAnsi="Arial"/>
          <w:color w:val="000000"/>
          <w:sz w:val="22"/>
          <w:lang w:val="en-US"/>
        </w:rPr>
        <w:tab/>
      </w:r>
      <w:r>
        <w:rPr>
          <w:rFonts w:ascii="Arial" w:hAnsi="Arial"/>
          <w:color w:val="000000"/>
          <w:spacing w:val="2"/>
          <w:sz w:val="22"/>
          <w:lang w:val="en-US"/>
        </w:rPr>
        <w:t>Existence of areas that may affect navigation – possible need for INS or TOS. Examples</w:t>
      </w:r>
    </w:p>
    <w:p w14:paraId="47944D2D" w14:textId="77777777" w:rsidR="00F26302" w:rsidRDefault="00F26302" w:rsidP="00F26302">
      <w:pPr>
        <w:spacing w:before="36" w:line="199" w:lineRule="auto"/>
        <w:ind w:left="720"/>
        <w:rPr>
          <w:rFonts w:ascii="Arial" w:hAnsi="Arial"/>
          <w:color w:val="000000"/>
        </w:rPr>
      </w:pPr>
      <w:r>
        <w:rPr>
          <w:rFonts w:ascii="Arial" w:hAnsi="Arial"/>
          <w:color w:val="000000"/>
          <w:sz w:val="22"/>
          <w:lang w:val="en-US"/>
        </w:rPr>
        <w:t>are:</w:t>
      </w:r>
    </w:p>
    <w:p w14:paraId="1F61A4D2" w14:textId="77777777" w:rsidR="00F26302" w:rsidRDefault="00F26302" w:rsidP="00DC4879">
      <w:pPr>
        <w:numPr>
          <w:ilvl w:val="0"/>
          <w:numId w:val="34"/>
        </w:numPr>
        <w:tabs>
          <w:tab w:val="clear" w:pos="648"/>
          <w:tab w:val="decimal" w:pos="1368"/>
        </w:tabs>
        <w:spacing w:before="144" w:line="240" w:lineRule="auto"/>
        <w:rPr>
          <w:rFonts w:ascii="Arial" w:hAnsi="Arial"/>
          <w:color w:val="000000"/>
        </w:rPr>
      </w:pPr>
      <w:r>
        <w:rPr>
          <w:rFonts w:ascii="Arial" w:hAnsi="Arial"/>
          <w:color w:val="000000"/>
          <w:sz w:val="22"/>
          <w:lang w:val="en-US"/>
        </w:rPr>
        <w:t>Environmentally sensitive areas, such as endangered whale locations (INS);</w:t>
      </w:r>
    </w:p>
    <w:p w14:paraId="7FFCCE39" w14:textId="77777777" w:rsidR="00F26302" w:rsidRDefault="00F26302" w:rsidP="00DC4879">
      <w:pPr>
        <w:numPr>
          <w:ilvl w:val="0"/>
          <w:numId w:val="34"/>
        </w:numPr>
        <w:tabs>
          <w:tab w:val="clear" w:pos="648"/>
          <w:tab w:val="decimal" w:pos="1368"/>
        </w:tabs>
        <w:spacing w:before="72" w:line="240" w:lineRule="auto"/>
        <w:rPr>
          <w:rFonts w:ascii="Arial" w:hAnsi="Arial"/>
          <w:color w:val="000000"/>
        </w:rPr>
      </w:pPr>
      <w:r>
        <w:rPr>
          <w:rFonts w:ascii="Arial" w:hAnsi="Arial"/>
          <w:color w:val="000000"/>
          <w:sz w:val="22"/>
          <w:lang w:val="en-US"/>
        </w:rPr>
        <w:t>Navigation hazards, such as shallow water or reefs (INS);</w:t>
      </w:r>
    </w:p>
    <w:p w14:paraId="20805AEB" w14:textId="77777777" w:rsidR="00F26302" w:rsidRDefault="00F26302" w:rsidP="00DC4879">
      <w:pPr>
        <w:numPr>
          <w:ilvl w:val="0"/>
          <w:numId w:val="34"/>
        </w:numPr>
        <w:tabs>
          <w:tab w:val="clear" w:pos="648"/>
          <w:tab w:val="decimal" w:pos="1368"/>
        </w:tabs>
        <w:spacing w:before="72" w:line="240" w:lineRule="auto"/>
        <w:rPr>
          <w:rFonts w:ascii="Arial" w:hAnsi="Arial"/>
          <w:color w:val="000000"/>
        </w:rPr>
      </w:pPr>
      <w:r>
        <w:rPr>
          <w:rFonts w:ascii="Arial" w:hAnsi="Arial"/>
          <w:color w:val="000000"/>
          <w:sz w:val="22"/>
          <w:lang w:val="en-US"/>
        </w:rPr>
        <w:t>Protection of infrastructure, such as bridges (TOS);</w:t>
      </w:r>
    </w:p>
    <w:p w14:paraId="772CA6BC" w14:textId="77777777" w:rsidR="00F26302" w:rsidRDefault="00F26302" w:rsidP="00DC4879">
      <w:pPr>
        <w:numPr>
          <w:ilvl w:val="0"/>
          <w:numId w:val="34"/>
        </w:numPr>
        <w:tabs>
          <w:tab w:val="clear" w:pos="648"/>
          <w:tab w:val="decimal" w:pos="1368"/>
        </w:tabs>
        <w:spacing w:before="72" w:line="240" w:lineRule="auto"/>
        <w:ind w:left="1368" w:right="144" w:hanging="648"/>
        <w:rPr>
          <w:rFonts w:ascii="Arial" w:hAnsi="Arial"/>
          <w:color w:val="000000"/>
          <w:spacing w:val="-1"/>
        </w:rPr>
      </w:pPr>
      <w:r>
        <w:rPr>
          <w:rFonts w:ascii="Arial" w:hAnsi="Arial"/>
          <w:color w:val="000000"/>
          <w:spacing w:val="-1"/>
          <w:sz w:val="22"/>
          <w:lang w:val="en-US"/>
        </w:rPr>
        <w:t xml:space="preserve">Existence of traffic </w:t>
      </w:r>
      <w:proofErr w:type="spellStart"/>
      <w:r>
        <w:rPr>
          <w:rFonts w:ascii="Arial" w:hAnsi="Arial"/>
          <w:color w:val="000000"/>
          <w:spacing w:val="-1"/>
          <w:sz w:val="22"/>
          <w:lang w:val="en-US"/>
        </w:rPr>
        <w:t>routeing</w:t>
      </w:r>
      <w:proofErr w:type="spellEnd"/>
      <w:r>
        <w:rPr>
          <w:rFonts w:ascii="Arial" w:hAnsi="Arial"/>
          <w:color w:val="000000"/>
          <w:spacing w:val="-1"/>
          <w:sz w:val="22"/>
          <w:lang w:val="en-US"/>
        </w:rPr>
        <w:t xml:space="preserve"> measures, such as TSS, recommended routes, areas to </w:t>
      </w:r>
      <w:r>
        <w:rPr>
          <w:rFonts w:ascii="Arial" w:hAnsi="Arial"/>
          <w:color w:val="000000"/>
          <w:sz w:val="22"/>
          <w:lang w:val="en-US"/>
        </w:rPr>
        <w:t>be avoided (INS).</w:t>
      </w:r>
    </w:p>
    <w:p w14:paraId="07057170" w14:textId="77777777" w:rsidR="00F26302" w:rsidRDefault="00F26302" w:rsidP="00F26302">
      <w:pPr>
        <w:tabs>
          <w:tab w:val="right" w:pos="9540"/>
        </w:tabs>
        <w:ind w:left="144"/>
        <w:rPr>
          <w:rFonts w:ascii="Arial" w:hAnsi="Arial"/>
          <w:color w:val="000000"/>
        </w:rPr>
      </w:pPr>
      <w:r>
        <w:rPr>
          <w:rFonts w:ascii="Arial" w:hAnsi="Arial"/>
          <w:color w:val="000000"/>
          <w:sz w:val="22"/>
          <w:lang w:val="en-US"/>
        </w:rPr>
        <w:t>7</w:t>
      </w:r>
      <w:r>
        <w:rPr>
          <w:rFonts w:ascii="Arial" w:hAnsi="Arial"/>
          <w:color w:val="000000"/>
          <w:sz w:val="22"/>
          <w:lang w:val="en-US"/>
        </w:rPr>
        <w:tab/>
      </w:r>
      <w:r>
        <w:rPr>
          <w:rFonts w:ascii="Arial" w:hAnsi="Arial"/>
          <w:color w:val="000000"/>
          <w:spacing w:val="1"/>
          <w:sz w:val="22"/>
          <w:lang w:val="en-US"/>
        </w:rPr>
        <w:t>Equipment available to the VTS (sensors and communications) will determine the specific</w:t>
      </w:r>
    </w:p>
    <w:p w14:paraId="76DD81F8" w14:textId="77777777" w:rsidR="00F26302" w:rsidRDefault="00F26302" w:rsidP="00F26302">
      <w:pPr>
        <w:ind w:left="720" w:right="144"/>
        <w:jc w:val="both"/>
        <w:rPr>
          <w:rFonts w:ascii="Arial" w:hAnsi="Arial"/>
          <w:color w:val="000000"/>
          <w:spacing w:val="6"/>
        </w:rPr>
      </w:pPr>
      <w:r>
        <w:rPr>
          <w:rFonts w:ascii="Arial" w:hAnsi="Arial"/>
          <w:color w:val="000000"/>
          <w:spacing w:val="6"/>
          <w:sz w:val="22"/>
          <w:lang w:val="en-US"/>
        </w:rPr>
        <w:t xml:space="preserve">services the VTS can provide. The type of VTS service(s) may also determine the </w:t>
      </w:r>
      <w:r>
        <w:rPr>
          <w:rFonts w:ascii="Arial" w:hAnsi="Arial"/>
          <w:color w:val="000000"/>
          <w:spacing w:val="2"/>
          <w:sz w:val="22"/>
          <w:lang w:val="en-US"/>
        </w:rPr>
        <w:t xml:space="preserve">equipment that is required. As new capabilities become available the potential services </w:t>
      </w:r>
      <w:r>
        <w:rPr>
          <w:rFonts w:ascii="Arial" w:hAnsi="Arial"/>
          <w:color w:val="000000"/>
          <w:spacing w:val="1"/>
          <w:sz w:val="22"/>
          <w:lang w:val="en-US"/>
        </w:rPr>
        <w:t>that may be provided should be assessed. An example is:</w:t>
      </w:r>
    </w:p>
    <w:p w14:paraId="2ACFEE59" w14:textId="77777777" w:rsidR="00F26302" w:rsidRDefault="00F26302" w:rsidP="00DC4879">
      <w:pPr>
        <w:numPr>
          <w:ilvl w:val="0"/>
          <w:numId w:val="34"/>
        </w:numPr>
        <w:tabs>
          <w:tab w:val="clear" w:pos="648"/>
          <w:tab w:val="decimal" w:pos="1368"/>
        </w:tabs>
        <w:spacing w:before="108" w:after="288" w:line="240" w:lineRule="auto"/>
        <w:rPr>
          <w:rFonts w:ascii="Arial" w:hAnsi="Arial"/>
          <w:color w:val="000000"/>
        </w:rPr>
      </w:pPr>
      <w:r>
        <w:rPr>
          <w:rFonts w:ascii="Arial" w:hAnsi="Arial"/>
          <w:color w:val="000000"/>
          <w:sz w:val="22"/>
          <w:lang w:val="en-US"/>
        </w:rPr>
        <w:lastRenderedPageBreak/>
        <w:t>Improved radar coverage may assist in providing more information to vessels (NAS);</w:t>
      </w:r>
    </w:p>
    <w:p w14:paraId="05F78B80" w14:textId="77777777" w:rsidR="00F26302" w:rsidRDefault="00F26302" w:rsidP="00F26302">
      <w:pPr>
        <w:jc w:val="center"/>
        <w:rPr>
          <w:rFonts w:ascii="Arial" w:hAnsi="Arial"/>
          <w:color w:val="000000"/>
          <w:spacing w:val="-4"/>
          <w:w w:val="105"/>
          <w:sz w:val="20"/>
        </w:rPr>
      </w:pPr>
      <w:r>
        <w:rPr>
          <w:rFonts w:ascii="Arial" w:hAnsi="Arial"/>
          <w:color w:val="000000"/>
          <w:spacing w:val="-4"/>
          <w:w w:val="105"/>
          <w:sz w:val="20"/>
          <w:lang w:val="en-US"/>
        </w:rPr>
        <w:t xml:space="preserve">Recommendation V-119 – Implementation of Vessel Traffic Services </w:t>
      </w:r>
      <w:r>
        <w:rPr>
          <w:rFonts w:ascii="Arial" w:hAnsi="Arial"/>
          <w:color w:val="000000"/>
          <w:spacing w:val="-4"/>
          <w:w w:val="105"/>
          <w:sz w:val="20"/>
          <w:lang w:val="en-US"/>
        </w:rPr>
        <w:br/>
      </w:r>
      <w:r>
        <w:rPr>
          <w:rFonts w:ascii="Arial" w:hAnsi="Arial"/>
          <w:color w:val="000000"/>
          <w:spacing w:val="-5"/>
          <w:w w:val="105"/>
          <w:sz w:val="20"/>
          <w:lang w:val="en-US"/>
        </w:rPr>
        <w:t>September 2000 – Revised December 2009</w:t>
      </w:r>
    </w:p>
    <w:p w14:paraId="04AF65B3" w14:textId="727853B3" w:rsidR="00F26302" w:rsidRDefault="00F26302" w:rsidP="00F26302">
      <w:pPr>
        <w:tabs>
          <w:tab w:val="right" w:pos="9526"/>
        </w:tabs>
        <w:spacing w:before="252" w:line="208" w:lineRule="auto"/>
        <w:ind w:left="144"/>
        <w:rPr>
          <w:rFonts w:ascii="Arial" w:hAnsi="Arial"/>
          <w:color w:val="000000"/>
        </w:rPr>
      </w:pPr>
      <w:r>
        <w:rPr>
          <w:noProof/>
          <w:lang w:eastAsia="en-GB"/>
        </w:rPr>
        <mc:AlternateContent>
          <mc:Choice Requires="wps">
            <w:drawing>
              <wp:anchor distT="0" distB="0" distL="114300" distR="114300" simplePos="0" relativeHeight="251667456" behindDoc="0" locked="0" layoutInCell="1" allowOverlap="1" wp14:anchorId="1ABE3180" wp14:editId="2D856B76">
                <wp:simplePos x="0" y="0"/>
                <wp:positionH relativeFrom="column">
                  <wp:posOffset>95885</wp:posOffset>
                </wp:positionH>
                <wp:positionV relativeFrom="page">
                  <wp:posOffset>765810</wp:posOffset>
                </wp:positionV>
                <wp:extent cx="5981065" cy="0"/>
                <wp:effectExtent l="10160" t="13335" r="9525" b="571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358AF" id="Straight Connector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7.55pt,60.3pt" to="478.5pt,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" strokeweight=".7pt">
                <w10:wrap anchory="page"/>
              </v:line>
            </w:pict>
          </mc:Fallback>
        </mc:AlternateContent>
      </w:r>
      <w:r>
        <w:rPr>
          <w:rFonts w:ascii="Arial" w:hAnsi="Arial"/>
          <w:color w:val="000000"/>
          <w:sz w:val="22"/>
          <w:lang w:val="en-US"/>
        </w:rPr>
        <w:t>8</w:t>
      </w:r>
      <w:r>
        <w:rPr>
          <w:rFonts w:ascii="Arial" w:hAnsi="Arial"/>
          <w:color w:val="000000"/>
          <w:sz w:val="22"/>
          <w:lang w:val="en-US"/>
        </w:rPr>
        <w:tab/>
      </w:r>
      <w:r>
        <w:rPr>
          <w:rFonts w:ascii="Arial" w:hAnsi="Arial"/>
          <w:color w:val="000000"/>
          <w:spacing w:val="2"/>
          <w:sz w:val="22"/>
          <w:lang w:val="en-US"/>
        </w:rPr>
        <w:t>Communications and access to data outside the VTS - will determine the extent of INS a</w:t>
      </w:r>
    </w:p>
    <w:p w14:paraId="57DD4058" w14:textId="77777777" w:rsidR="00F26302" w:rsidRDefault="00F26302" w:rsidP="00F26302">
      <w:pPr>
        <w:ind w:left="720"/>
        <w:rPr>
          <w:rFonts w:ascii="Arial" w:hAnsi="Arial"/>
          <w:color w:val="000000"/>
        </w:rPr>
      </w:pPr>
      <w:r>
        <w:rPr>
          <w:rFonts w:ascii="Arial" w:hAnsi="Arial"/>
          <w:color w:val="000000"/>
          <w:sz w:val="22"/>
          <w:lang w:val="en-US"/>
        </w:rPr>
        <w:t>VTS can provide. An example is:</w:t>
      </w:r>
    </w:p>
    <w:p w14:paraId="5DFA5246" w14:textId="77777777" w:rsidR="00F26302" w:rsidRDefault="00F26302" w:rsidP="00DC4879">
      <w:pPr>
        <w:numPr>
          <w:ilvl w:val="0"/>
          <w:numId w:val="34"/>
        </w:numPr>
        <w:tabs>
          <w:tab w:val="clear" w:pos="648"/>
          <w:tab w:val="decimal" w:pos="1368"/>
        </w:tabs>
        <w:spacing w:before="108" w:line="240" w:lineRule="auto"/>
        <w:ind w:left="1368" w:right="144" w:hanging="648"/>
        <w:rPr>
          <w:rFonts w:ascii="Arial" w:hAnsi="Arial"/>
          <w:color w:val="000000"/>
          <w:spacing w:val="3"/>
        </w:rPr>
      </w:pPr>
      <w:r>
        <w:rPr>
          <w:rFonts w:ascii="Arial" w:hAnsi="Arial"/>
          <w:color w:val="000000"/>
          <w:spacing w:val="3"/>
          <w:sz w:val="22"/>
          <w:lang w:val="en-US"/>
        </w:rPr>
        <w:t xml:space="preserve">Port operations information, such as tug arrangements, lock passage planning, </w:t>
      </w:r>
      <w:r>
        <w:rPr>
          <w:rFonts w:ascii="Arial" w:hAnsi="Arial"/>
          <w:color w:val="000000"/>
          <w:sz w:val="22"/>
          <w:lang w:val="en-US"/>
        </w:rPr>
        <w:t>berth availability.</w:t>
      </w:r>
    </w:p>
    <w:p w14:paraId="67332D41" w14:textId="77777777" w:rsidR="00F26302" w:rsidRDefault="00F26302" w:rsidP="00F26302">
      <w:pPr>
        <w:tabs>
          <w:tab w:val="right" w:pos="9521"/>
        </w:tabs>
        <w:spacing w:before="72"/>
        <w:ind w:left="144"/>
        <w:rPr>
          <w:rFonts w:ascii="Arial" w:hAnsi="Arial"/>
          <w:color w:val="000000"/>
        </w:rPr>
      </w:pPr>
      <w:r>
        <w:rPr>
          <w:rFonts w:ascii="Arial" w:hAnsi="Arial"/>
          <w:color w:val="000000"/>
          <w:sz w:val="22"/>
          <w:lang w:val="en-US"/>
        </w:rPr>
        <w:t>9</w:t>
      </w:r>
      <w:r>
        <w:rPr>
          <w:rFonts w:ascii="Arial" w:hAnsi="Arial"/>
          <w:color w:val="000000"/>
          <w:sz w:val="22"/>
          <w:lang w:val="en-US"/>
        </w:rPr>
        <w:tab/>
      </w:r>
      <w:r>
        <w:rPr>
          <w:rFonts w:ascii="Arial" w:hAnsi="Arial"/>
          <w:color w:val="000000"/>
          <w:spacing w:val="3"/>
          <w:sz w:val="22"/>
          <w:lang w:val="en-US"/>
        </w:rPr>
        <w:t>The authority that the VTS has been granted by local or national regulations, legislation</w:t>
      </w:r>
    </w:p>
    <w:p w14:paraId="315C110C" w14:textId="77777777" w:rsidR="00F26302" w:rsidRDefault="00F26302" w:rsidP="00F26302">
      <w:pPr>
        <w:ind w:left="720" w:right="144"/>
        <w:rPr>
          <w:rFonts w:ascii="Arial" w:hAnsi="Arial"/>
          <w:color w:val="000000"/>
        </w:rPr>
      </w:pPr>
      <w:r>
        <w:rPr>
          <w:rFonts w:ascii="Arial" w:hAnsi="Arial"/>
          <w:color w:val="000000"/>
          <w:sz w:val="22"/>
          <w:lang w:val="en-US"/>
        </w:rPr>
        <w:t>and policies - can affect what type and the extent of services the VTS may provide. An example is:</w:t>
      </w:r>
    </w:p>
    <w:p w14:paraId="3406CB8F" w14:textId="77777777" w:rsidR="00F26302" w:rsidRDefault="00F26302" w:rsidP="00DC4879">
      <w:pPr>
        <w:numPr>
          <w:ilvl w:val="0"/>
          <w:numId w:val="34"/>
        </w:numPr>
        <w:tabs>
          <w:tab w:val="clear" w:pos="648"/>
          <w:tab w:val="decimal" w:pos="1368"/>
        </w:tabs>
        <w:spacing w:before="108" w:line="240" w:lineRule="auto"/>
        <w:rPr>
          <w:rFonts w:ascii="Arial" w:hAnsi="Arial"/>
          <w:color w:val="000000"/>
        </w:rPr>
      </w:pPr>
      <w:r>
        <w:rPr>
          <w:rFonts w:ascii="Arial" w:hAnsi="Arial"/>
          <w:color w:val="000000"/>
          <w:sz w:val="22"/>
          <w:lang w:val="en-US"/>
        </w:rPr>
        <w:t xml:space="preserve">A VTS may not be </w:t>
      </w:r>
      <w:proofErr w:type="spellStart"/>
      <w:r>
        <w:rPr>
          <w:rFonts w:ascii="Arial" w:hAnsi="Arial"/>
          <w:color w:val="000000"/>
          <w:sz w:val="22"/>
          <w:lang w:val="en-US"/>
        </w:rPr>
        <w:t>authorised</w:t>
      </w:r>
      <w:proofErr w:type="spellEnd"/>
      <w:r>
        <w:rPr>
          <w:rFonts w:ascii="Arial" w:hAnsi="Arial"/>
          <w:color w:val="000000"/>
          <w:sz w:val="22"/>
          <w:lang w:val="en-US"/>
        </w:rPr>
        <w:t xml:space="preserve"> to provide certain types of service;</w:t>
      </w:r>
    </w:p>
    <w:p w14:paraId="03BBEA65" w14:textId="77777777" w:rsidR="00F26302" w:rsidRDefault="00F26302" w:rsidP="00F26302">
      <w:pPr>
        <w:spacing w:before="72"/>
        <w:ind w:left="144"/>
        <w:rPr>
          <w:rFonts w:ascii="Arial" w:hAnsi="Arial"/>
          <w:color w:val="000000"/>
          <w:spacing w:val="4"/>
        </w:rPr>
      </w:pPr>
      <w:r>
        <w:rPr>
          <w:rFonts w:ascii="Arial" w:hAnsi="Arial"/>
          <w:color w:val="000000"/>
          <w:spacing w:val="4"/>
          <w:sz w:val="22"/>
          <w:lang w:val="en-US"/>
        </w:rPr>
        <w:t>10 Resources available can affect the services provided. An example is:</w:t>
      </w:r>
    </w:p>
    <w:p w14:paraId="5B1BD611" w14:textId="77777777" w:rsidR="00F26302" w:rsidRDefault="00F26302" w:rsidP="00DC4879">
      <w:pPr>
        <w:numPr>
          <w:ilvl w:val="0"/>
          <w:numId w:val="34"/>
        </w:numPr>
        <w:tabs>
          <w:tab w:val="clear" w:pos="648"/>
          <w:tab w:val="decimal" w:pos="1368"/>
        </w:tabs>
        <w:spacing w:before="108" w:line="240" w:lineRule="auto"/>
        <w:rPr>
          <w:rFonts w:ascii="Arial" w:hAnsi="Arial"/>
          <w:color w:val="000000"/>
        </w:rPr>
      </w:pPr>
      <w:r>
        <w:rPr>
          <w:rFonts w:ascii="Arial" w:hAnsi="Arial"/>
          <w:color w:val="000000"/>
          <w:sz w:val="22"/>
          <w:lang w:val="en-US"/>
        </w:rPr>
        <w:t>Operator capabilities – training, experience, procedures.</w:t>
      </w:r>
    </w:p>
    <w:p w14:paraId="1EE76891" w14:textId="77777777" w:rsidR="00F26302" w:rsidRPr="00F55AD7" w:rsidRDefault="00F26302" w:rsidP="00F26302">
      <w:pPr>
        <w:pStyle w:val="Acronym"/>
        <w:ind w:left="0" w:firstLine="0"/>
      </w:pPr>
    </w:p>
    <w:sectPr w:rsidR="00F26302" w:rsidRPr="00F55AD7" w:rsidSect="003A6A32">
      <w:headerReference w:type="even" r:id="rId23"/>
      <w:headerReference w:type="default" r:id="rId24"/>
      <w:footerReference w:type="default" r:id="rId25"/>
      <w:headerReference w:type="first" r:id="rId2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C42CC" w14:textId="77777777" w:rsidR="007A6D8B" w:rsidRDefault="007A6D8B" w:rsidP="003274DB">
      <w:r>
        <w:separator/>
      </w:r>
    </w:p>
    <w:p w14:paraId="4B0B85B8" w14:textId="77777777" w:rsidR="007A6D8B" w:rsidRDefault="007A6D8B"/>
  </w:endnote>
  <w:endnote w:type="continuationSeparator" w:id="0">
    <w:p w14:paraId="1FF8614F" w14:textId="77777777" w:rsidR="007A6D8B" w:rsidRDefault="007A6D8B" w:rsidP="003274DB">
      <w:r>
        <w:continuationSeparator/>
      </w:r>
    </w:p>
    <w:p w14:paraId="16B9E752" w14:textId="77777777" w:rsidR="007A6D8B" w:rsidRDefault="007A6D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7A6D8B" w:rsidRDefault="007A6D8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A6D8B" w:rsidRDefault="007A6D8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A6D8B" w:rsidRDefault="007A6D8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A6D8B" w:rsidRDefault="007A6D8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A6D8B" w:rsidRDefault="007A6D8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7A6D8B" w:rsidRDefault="007A6D8B" w:rsidP="008747E0">
    <w:pPr>
      <w:pStyle w:val="Footer"/>
    </w:pPr>
    <w:r w:rsidRPr="00442889">
      <w:rPr>
        <w:noProof/>
        <w:lang w:eastAsia="en-GB"/>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7A6D8B" w:rsidRPr="00ED2A8D" w:rsidRDefault="007A6D8B" w:rsidP="008747E0">
    <w:pPr>
      <w:pStyle w:val="Footer"/>
    </w:pPr>
  </w:p>
  <w:p w14:paraId="05175766" w14:textId="4098D326" w:rsidR="007A6D8B" w:rsidRPr="00ED2A8D" w:rsidRDefault="007A6D8B" w:rsidP="002735DD">
    <w:pPr>
      <w:pStyle w:val="Footer"/>
      <w:tabs>
        <w:tab w:val="left" w:pos="1781"/>
      </w:tabs>
    </w:pPr>
    <w:r>
      <w:tab/>
    </w:r>
  </w:p>
  <w:p w14:paraId="6B80A5D7" w14:textId="77777777" w:rsidR="007A6D8B" w:rsidRPr="00ED2A8D" w:rsidRDefault="007A6D8B" w:rsidP="008747E0">
    <w:pPr>
      <w:pStyle w:val="Footer"/>
    </w:pPr>
  </w:p>
  <w:p w14:paraId="41671561" w14:textId="6F50965C" w:rsidR="007A6D8B" w:rsidRPr="00ED2A8D" w:rsidRDefault="007A6D8B"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7A6D8B" w:rsidRDefault="007A6D8B"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29FA6BE0" w:rsidR="007A6D8B" w:rsidRPr="00C907DF" w:rsidRDefault="007A6D8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7A6D8B">
      <w:rPr>
        <w:szCs w:val="15"/>
        <w:rPrChange w:id="2" w:author="Plenary Room" w:date="2019-09-26T16:11:00Z">
          <w:rPr>
            <w:szCs w:val="15"/>
            <w:lang w:val="fr-FR"/>
          </w:rPr>
        </w:rPrChange>
      </w:rPr>
      <w:t xml:space="preserve"> </w:t>
    </w:r>
    <w:r>
      <w:rPr>
        <w:szCs w:val="15"/>
      </w:rPr>
      <w:fldChar w:fldCharType="begin"/>
    </w:r>
    <w:r w:rsidRPr="007A6D8B">
      <w:rPr>
        <w:szCs w:val="15"/>
        <w:rPrChange w:id="3" w:author="Plenary Room" w:date="2019-09-26T16:11:00Z">
          <w:rPr>
            <w:szCs w:val="15"/>
            <w:lang w:val="fr-FR"/>
          </w:rPr>
        </w:rPrChange>
      </w:rPr>
      <w:instrText xml:space="preserve"> STYLEREF "Document number" \* MERGEFORMAT </w:instrText>
    </w:r>
    <w:r>
      <w:rPr>
        <w:szCs w:val="15"/>
      </w:rPr>
      <w:fldChar w:fldCharType="separate"/>
    </w:r>
    <w:r w:rsidRPr="00C30091">
      <w:rPr>
        <w:noProof/>
        <w:szCs w:val="15"/>
      </w:rPr>
      <w:t>Guideline</w:t>
    </w:r>
    <w:r>
      <w:rPr>
        <w:noProof/>
        <w:szCs w:val="15"/>
        <w:lang w:val="fr-FR"/>
      </w:rPr>
      <w:t xml:space="preserve"> XXXX</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0654E0FD" w:rsidR="007A6D8B" w:rsidRPr="00525922" w:rsidRDefault="007A6D8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7A6D8B" w:rsidRPr="00C716E5" w:rsidRDefault="007A6D8B" w:rsidP="00C716E5">
    <w:pPr>
      <w:pStyle w:val="Footer"/>
      <w:rPr>
        <w:sz w:val="15"/>
        <w:szCs w:val="15"/>
      </w:rPr>
    </w:pPr>
  </w:p>
  <w:p w14:paraId="6FC904F9" w14:textId="77777777" w:rsidR="007A6D8B" w:rsidRDefault="007A6D8B" w:rsidP="00C716E5">
    <w:pPr>
      <w:pStyle w:val="Footerportrait"/>
    </w:pPr>
  </w:p>
  <w:p w14:paraId="0DD0B946" w14:textId="7229B873" w:rsidR="007A6D8B" w:rsidRPr="00C907DF" w:rsidRDefault="00FB18E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A6D8B" w:rsidRPr="00C907DF">
      <w:t xml:space="preserve"> </w:t>
    </w:r>
    <w:r>
      <w:fldChar w:fldCharType="begin"/>
    </w:r>
    <w:r>
      <w:instrText xml:space="preserve"> STYLEREF "Document number" \* MERGEFORMAT </w:instrText>
    </w:r>
    <w:r>
      <w:fldChar w:fldCharType="separate"/>
    </w:r>
    <w:r>
      <w:t>Guideline XXXX</w:t>
    </w:r>
    <w:r>
      <w:fldChar w:fldCharType="end"/>
    </w:r>
    <w:r w:rsidR="007A6D8B" w:rsidRPr="00C907DF">
      <w:t xml:space="preserve"> –</w:t>
    </w:r>
    <w:r w:rsidR="007A6D8B">
      <w:t xml:space="preserve"> </w:t>
    </w:r>
    <w:r>
      <w:fldChar w:fldCharType="begin"/>
    </w:r>
    <w:r>
      <w:instrText xml:space="preserve"> STYLEREF "Document name" \* MERGEFORMAT </w:instrText>
    </w:r>
    <w:r>
      <w:fldChar w:fldCharType="separate"/>
    </w:r>
    <w:r>
      <w:t>Establishment of Vessel Traffic ServiceS</w:t>
    </w:r>
    <w:r>
      <w:fldChar w:fldCharType="end"/>
    </w:r>
  </w:p>
  <w:p w14:paraId="1B606CCD" w14:textId="61C1ED8F" w:rsidR="007A6D8B" w:rsidRPr="00C907DF" w:rsidRDefault="00FB18E9" w:rsidP="00C716E5">
    <w:pPr>
      <w:pStyle w:val="Footerportrait"/>
    </w:pPr>
    <w:r>
      <w:fldChar w:fldCharType="begin"/>
    </w:r>
    <w:r>
      <w:instrText xml:space="preserve"> STYLEREF "Edition number" \* MERGEFORMAT </w:instrText>
    </w:r>
    <w:r>
      <w:fldChar w:fldCharType="separate"/>
    </w:r>
    <w:r>
      <w:t>Edition x.x</w:t>
    </w:r>
    <w:r>
      <w:fldChar w:fldCharType="end"/>
    </w:r>
    <w:r w:rsidR="007A6D8B">
      <w:t xml:space="preserve">  </w:t>
    </w:r>
    <w:r>
      <w:fldChar w:fldCharType="begin"/>
    </w:r>
    <w:r>
      <w:instrText xml:space="preserve"> STYLEREF "Document date" \* MERGEFORMAT </w:instrText>
    </w:r>
    <w:r>
      <w:fldChar w:fldCharType="separate"/>
    </w:r>
    <w:r>
      <w:t>Revokes Guideline [number]</w:t>
    </w:r>
    <w:r>
      <w:fldChar w:fldCharType="end"/>
    </w:r>
    <w:r w:rsidR="007A6D8B" w:rsidRPr="00C907DF">
      <w:tab/>
    </w:r>
    <w:r w:rsidR="007A6D8B">
      <w:t xml:space="preserve">P </w:t>
    </w:r>
    <w:r w:rsidR="007A6D8B" w:rsidRPr="00C907DF">
      <w:rPr>
        <w:rStyle w:val="PageNumber"/>
        <w:szCs w:val="15"/>
      </w:rPr>
      <w:fldChar w:fldCharType="begin"/>
    </w:r>
    <w:r w:rsidR="007A6D8B" w:rsidRPr="00C907DF">
      <w:rPr>
        <w:rStyle w:val="PageNumber"/>
        <w:szCs w:val="15"/>
      </w:rPr>
      <w:instrText xml:space="preserve">PAGE  </w:instrText>
    </w:r>
    <w:r w:rsidR="007A6D8B" w:rsidRPr="00C907DF">
      <w:rPr>
        <w:rStyle w:val="PageNumber"/>
        <w:szCs w:val="15"/>
      </w:rPr>
      <w:fldChar w:fldCharType="separate"/>
    </w:r>
    <w:r w:rsidR="00980A47">
      <w:rPr>
        <w:rStyle w:val="PageNumber"/>
        <w:szCs w:val="15"/>
      </w:rPr>
      <w:t>2</w:t>
    </w:r>
    <w:r w:rsidR="007A6D8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7A6D8B" w:rsidRDefault="007A6D8B" w:rsidP="00C716E5">
    <w:pPr>
      <w:pStyle w:val="Footer"/>
    </w:pPr>
  </w:p>
  <w:p w14:paraId="4D7BEBDA" w14:textId="77777777" w:rsidR="007A6D8B" w:rsidRDefault="007A6D8B" w:rsidP="00C716E5">
    <w:pPr>
      <w:pStyle w:val="Footerportrait"/>
    </w:pPr>
  </w:p>
  <w:p w14:paraId="2613E04A" w14:textId="2F05BBC1" w:rsidR="007A6D8B" w:rsidRPr="00C907DF" w:rsidRDefault="00FB18E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A6D8B" w:rsidRPr="00C907DF">
      <w:t xml:space="preserve"> </w:t>
    </w:r>
    <w:r>
      <w:fldChar w:fldCharType="begin"/>
    </w:r>
    <w:r>
      <w:instrText xml:space="preserve"> STYLEREF "Document number" \* MERGEFORMAT </w:instrText>
    </w:r>
    <w:r>
      <w:fldChar w:fldCharType="separate"/>
    </w:r>
    <w:r>
      <w:t>Guideline XXXX</w:t>
    </w:r>
    <w:r>
      <w:fldChar w:fldCharType="end"/>
    </w:r>
    <w:r w:rsidR="007A6D8B" w:rsidRPr="00C907DF">
      <w:t xml:space="preserve"> –</w:t>
    </w:r>
    <w:r w:rsidR="007A6D8B">
      <w:t xml:space="preserve"> </w:t>
    </w:r>
    <w:r>
      <w:fldChar w:fldCharType="begin"/>
    </w:r>
    <w:r>
      <w:instrText xml:space="preserve"> STYLEREF "Document name" \* MERGEFORMAT </w:instrText>
    </w:r>
    <w:r>
      <w:fldChar w:fldCharType="separate"/>
    </w:r>
    <w:r>
      <w:t>Establishment of Vessel Traffic ServiceS</w:t>
    </w:r>
    <w:r>
      <w:fldChar w:fldCharType="end"/>
    </w:r>
  </w:p>
  <w:p w14:paraId="63904568" w14:textId="5428947B" w:rsidR="007A6D8B" w:rsidRPr="00525922" w:rsidRDefault="00FB18E9" w:rsidP="00C716E5">
    <w:pPr>
      <w:pStyle w:val="Footerportrait"/>
    </w:pPr>
    <w:r>
      <w:fldChar w:fldCharType="begin"/>
    </w:r>
    <w:r>
      <w:instrText xml:space="preserve"> STYLEREF "Edition number" \* MERGEFORMAT </w:instrText>
    </w:r>
    <w:r>
      <w:fldChar w:fldCharType="separate"/>
    </w:r>
    <w:r>
      <w:t>Edition x.x</w:t>
    </w:r>
    <w:r>
      <w:fldChar w:fldCharType="end"/>
    </w:r>
    <w:r w:rsidR="007A6D8B" w:rsidRPr="00C907DF">
      <w:tab/>
    </w:r>
    <w:r w:rsidR="007A6D8B">
      <w:t xml:space="preserve">P </w:t>
    </w:r>
    <w:r w:rsidR="007A6D8B" w:rsidRPr="00C907DF">
      <w:rPr>
        <w:rStyle w:val="PageNumber"/>
        <w:szCs w:val="15"/>
      </w:rPr>
      <w:fldChar w:fldCharType="begin"/>
    </w:r>
    <w:r w:rsidR="007A6D8B" w:rsidRPr="00C907DF">
      <w:rPr>
        <w:rStyle w:val="PageNumber"/>
        <w:szCs w:val="15"/>
      </w:rPr>
      <w:instrText xml:space="preserve">PAGE  </w:instrText>
    </w:r>
    <w:r w:rsidR="007A6D8B" w:rsidRPr="00C907DF">
      <w:rPr>
        <w:rStyle w:val="PageNumber"/>
        <w:szCs w:val="15"/>
      </w:rPr>
      <w:fldChar w:fldCharType="separate"/>
    </w:r>
    <w:r w:rsidR="00980A47">
      <w:rPr>
        <w:rStyle w:val="PageNumber"/>
        <w:szCs w:val="15"/>
      </w:rPr>
      <w:t>3</w:t>
    </w:r>
    <w:r w:rsidR="007A6D8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739DB" w14:textId="51A0EC34" w:rsidR="007A6D8B" w:rsidRDefault="007A6D8B">
    <w:pPr>
      <w:pStyle w:val="Footer"/>
      <w:rPr>
        <w:rFonts w:ascii="Times New Roman" w:hAnsi="Times New Roman"/>
        <w:color w:val="000000"/>
        <w:sz w:val="16"/>
      </w:rPr>
    </w:pPr>
    <w:r>
      <w:rPr>
        <w:noProof/>
        <w:sz w:val="22"/>
        <w:lang w:eastAsia="en-GB"/>
      </w:rPr>
      <mc:AlternateContent>
        <mc:Choice Requires="wps">
          <w:drawing>
            <wp:anchor distT="0" distB="0" distL="0" distR="0" simplePos="0" relativeHeight="251731968" behindDoc="1" locked="0" layoutInCell="1" allowOverlap="1" wp14:anchorId="15ED5770" wp14:editId="4B06741A">
              <wp:simplePos x="0" y="0"/>
              <wp:positionH relativeFrom="page">
                <wp:posOffset>809625</wp:posOffset>
              </wp:positionH>
              <wp:positionV relativeFrom="paragraph">
                <wp:posOffset>0</wp:posOffset>
              </wp:positionV>
              <wp:extent cx="5948045" cy="170815"/>
              <wp:effectExtent l="0" t="3810" r="0" b="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804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264D8" w14:textId="5EC82FF8" w:rsidR="007A6D8B" w:rsidRDefault="007A6D8B">
                          <w:pPr>
                            <w:ind w:left="3960"/>
                            <w:rPr>
                              <w:rFonts w:ascii="Arial" w:hAnsi="Arial"/>
                              <w:color w:val="000000"/>
                            </w:rPr>
                          </w:pPr>
                          <w:r>
                            <w:rPr>
                              <w:rFonts w:ascii="Arial" w:hAnsi="Arial"/>
                              <w:color w:val="000000"/>
                              <w:sz w:val="22"/>
                              <w:lang w:val="en-US"/>
                            </w:rPr>
                            <w:t xml:space="preserve">Page </w:t>
                          </w:r>
                          <w:r>
                            <w:fldChar w:fldCharType="begin"/>
                          </w:r>
                          <w:r>
                            <w:instrText>PAGE</w:instrText>
                          </w:r>
                          <w:r>
                            <w:fldChar w:fldCharType="separate"/>
                          </w:r>
                          <w:r w:rsidR="00980A47">
                            <w:rPr>
                              <w:noProof/>
                            </w:rPr>
                            <w:t>14</w:t>
                          </w:r>
                          <w:r>
                            <w:fldChar w:fldCharType="end"/>
                          </w:r>
                          <w:r>
                            <w:rPr>
                              <w:rFonts w:ascii="Arial" w:hAnsi="Arial"/>
                              <w:color w:val="000000"/>
                              <w:sz w:val="22"/>
                              <w:lang w:val="en-US"/>
                            </w:rPr>
                            <w:t xml:space="preserve"> of 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D5770" id="_x0000_t202" coordsize="21600,21600" o:spt="202" path="m,l,21600r21600,l21600,xe">
              <v:stroke joinstyle="miter"/>
              <v:path gradientshapeok="t" o:connecttype="rect"/>
            </v:shapetype>
            <v:shape id="Text Box 22" o:spid="_x0000_s1026" type="#_x0000_t202" style="position:absolute;margin-left:63.75pt;margin-top:0;width:468.35pt;height:13.45pt;z-index:-2515845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" filled="f" stroked="f">
              <v:textbox inset="0,0,0,0">
                <w:txbxContent>
                  <w:p w14:paraId="486264D8" w14:textId="5EC82FF8" w:rsidR="007A6D8B" w:rsidRDefault="007A6D8B">
                    <w:pPr>
                      <w:ind w:left="3960"/>
                      <w:rPr>
                        <w:rFonts w:ascii="Arial" w:hAnsi="Arial"/>
                        <w:color w:val="000000"/>
                      </w:rPr>
                    </w:pPr>
                    <w:r>
                      <w:rPr>
                        <w:rFonts w:ascii="Arial" w:hAnsi="Arial"/>
                        <w:color w:val="000000"/>
                        <w:sz w:val="22"/>
                        <w:lang w:val="en-US"/>
                      </w:rPr>
                      <w:t xml:space="preserve">Page </w:t>
                    </w:r>
                    <w:r>
                      <w:fldChar w:fldCharType="begin"/>
                    </w:r>
                    <w:r>
                      <w:instrText>PAGE</w:instrText>
                    </w:r>
                    <w:r>
                      <w:fldChar w:fldCharType="separate"/>
                    </w:r>
                    <w:r w:rsidR="00980A47">
                      <w:rPr>
                        <w:noProof/>
                      </w:rPr>
                      <w:t>14</w:t>
                    </w:r>
                    <w:r>
                      <w:fldChar w:fldCharType="end"/>
                    </w:r>
                    <w:r>
                      <w:rPr>
                        <w:rFonts w:ascii="Arial" w:hAnsi="Arial"/>
                        <w:color w:val="000000"/>
                        <w:sz w:val="22"/>
                        <w:lang w:val="en-US"/>
                      </w:rPr>
                      <w:t xml:space="preserve"> of 17</w:t>
                    </w:r>
                  </w:p>
                </w:txbxContent>
              </v:textbox>
              <w10:wrap type="square" anchorx="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7A6D8B" w:rsidRDefault="007A6D8B" w:rsidP="00C716E5">
    <w:pPr>
      <w:pStyle w:val="Footer"/>
    </w:pPr>
  </w:p>
  <w:p w14:paraId="663AE836" w14:textId="77777777" w:rsidR="007A6D8B" w:rsidRDefault="007A6D8B" w:rsidP="00C716E5">
    <w:pPr>
      <w:pStyle w:val="Footerportrait"/>
    </w:pPr>
  </w:p>
  <w:p w14:paraId="7CEB4BBC" w14:textId="12A19B76" w:rsidR="007A6D8B" w:rsidRPr="00C907DF" w:rsidRDefault="00FB18E9" w:rsidP="00760004">
    <w:pPr>
      <w:pStyle w:val="Footerportrait"/>
      <w:tabs>
        <w:tab w:val="clear" w:pos="10206"/>
        <w:tab w:val="right" w:pos="15704"/>
      </w:tabs>
    </w:pPr>
    <w:r>
      <w:fldChar w:fldCharType="begin"/>
    </w:r>
    <w:r>
      <w:instrText xml:space="preserve"> STYLEREF "Document type" \* MERGEFORMAT </w:instrText>
    </w:r>
    <w:r>
      <w:fldChar w:fldCharType="separate"/>
    </w:r>
    <w:r>
      <w:t>IALA Guideline</w:t>
    </w:r>
    <w:r>
      <w:fldChar w:fldCharType="end"/>
    </w:r>
    <w:r w:rsidR="007A6D8B" w:rsidRPr="00C907DF">
      <w:t xml:space="preserve"> </w:t>
    </w:r>
    <w:r>
      <w:fldChar w:fldCharType="begin"/>
    </w:r>
    <w:r>
      <w:instrText xml:space="preserve"> STYLEREF "Document number" \* MERGEFORMAT </w:instrText>
    </w:r>
    <w:r>
      <w:fldChar w:fldCharType="separate"/>
    </w:r>
    <w:r>
      <w:t>Guideline XXXX</w:t>
    </w:r>
    <w:r>
      <w:fldChar w:fldCharType="end"/>
    </w:r>
    <w:r w:rsidR="007A6D8B" w:rsidRPr="00C907DF">
      <w:t xml:space="preserve"> –</w:t>
    </w:r>
    <w:r w:rsidR="007A6D8B">
      <w:t xml:space="preserve"> </w:t>
    </w:r>
    <w:r>
      <w:fldChar w:fldCharType="begin"/>
    </w:r>
    <w:r>
      <w:instrText xml:space="preserve"> STYLEREF "Document name" \* MERGEFORMAT </w:instrText>
    </w:r>
    <w:r>
      <w:fldChar w:fldCharType="separate"/>
    </w:r>
    <w:r>
      <w:t>Establishment of Vessel Traffic ServiceS</w:t>
    </w:r>
    <w:r>
      <w:fldChar w:fldCharType="end"/>
    </w:r>
    <w:r w:rsidR="007A6D8B">
      <w:tab/>
    </w:r>
  </w:p>
  <w:p w14:paraId="69C56F9E" w14:textId="2458D5FD" w:rsidR="007A6D8B" w:rsidRPr="00C907DF" w:rsidRDefault="00FB18E9" w:rsidP="00760004">
    <w:pPr>
      <w:pStyle w:val="Footerportrait"/>
      <w:tabs>
        <w:tab w:val="clear" w:pos="10206"/>
        <w:tab w:val="right" w:pos="15704"/>
      </w:tabs>
    </w:pPr>
    <w:r>
      <w:fldChar w:fldCharType="begin"/>
    </w:r>
    <w:r>
      <w:instrText xml:space="preserve"> STYLEREF "Edition number" \* MERGEFORMAT </w:instrText>
    </w:r>
    <w:r>
      <w:fldChar w:fldCharType="separate"/>
    </w:r>
    <w:r>
      <w:t>Edition x.x</w:t>
    </w:r>
    <w:r>
      <w:fldChar w:fldCharType="end"/>
    </w:r>
    <w:r w:rsidR="007A6D8B">
      <w:t xml:space="preserve">  </w:t>
    </w:r>
    <w:r>
      <w:fldChar w:fldCharType="begin"/>
    </w:r>
    <w:r>
      <w:instrText xml:space="preserve"> STYLEREF "Document date" \* MERGEFORMAT </w:instrText>
    </w:r>
    <w:r>
      <w:fldChar w:fldCharType="separate"/>
    </w:r>
    <w:r>
      <w:t>Revokes Guideline [number]</w:t>
    </w:r>
    <w:r>
      <w:fldChar w:fldCharType="end"/>
    </w:r>
    <w:r w:rsidR="007A6D8B">
      <w:tab/>
    </w:r>
    <w:r w:rsidR="007A6D8B">
      <w:rPr>
        <w:rStyle w:val="PageNumber"/>
        <w:szCs w:val="15"/>
      </w:rPr>
      <w:t xml:space="preserve">P </w:t>
    </w:r>
    <w:r w:rsidR="007A6D8B" w:rsidRPr="00C907DF">
      <w:rPr>
        <w:rStyle w:val="PageNumber"/>
        <w:szCs w:val="15"/>
      </w:rPr>
      <w:fldChar w:fldCharType="begin"/>
    </w:r>
    <w:r w:rsidR="007A6D8B" w:rsidRPr="00C907DF">
      <w:rPr>
        <w:rStyle w:val="PageNumber"/>
        <w:szCs w:val="15"/>
      </w:rPr>
      <w:instrText xml:space="preserve">PAGE  </w:instrText>
    </w:r>
    <w:r w:rsidR="007A6D8B" w:rsidRPr="00C907DF">
      <w:rPr>
        <w:rStyle w:val="PageNumber"/>
        <w:szCs w:val="15"/>
      </w:rPr>
      <w:fldChar w:fldCharType="separate"/>
    </w:r>
    <w:r w:rsidR="00980A47">
      <w:rPr>
        <w:rStyle w:val="PageNumber"/>
        <w:szCs w:val="15"/>
      </w:rPr>
      <w:t>16</w:t>
    </w:r>
    <w:r w:rsidR="007A6D8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6172A" w14:textId="77777777" w:rsidR="007A6D8B" w:rsidRDefault="007A6D8B" w:rsidP="003274DB">
      <w:r>
        <w:separator/>
      </w:r>
    </w:p>
    <w:p w14:paraId="6E837E4C" w14:textId="77777777" w:rsidR="007A6D8B" w:rsidRDefault="007A6D8B"/>
  </w:footnote>
  <w:footnote w:type="continuationSeparator" w:id="0">
    <w:p w14:paraId="69B3A846" w14:textId="77777777" w:rsidR="007A6D8B" w:rsidRDefault="007A6D8B" w:rsidP="003274DB">
      <w:r>
        <w:continuationSeparator/>
      </w:r>
    </w:p>
    <w:p w14:paraId="2C4B7EF7" w14:textId="77777777" w:rsidR="007A6D8B" w:rsidRDefault="007A6D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7A6D8B" w:rsidRDefault="00FB18E9">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65F96C4D" w:rsidR="007A6D8B" w:rsidRDefault="007A6D8B">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1C8F8B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2B6D78E" w14:textId="77777777" w:rsidR="007A6D8B" w:rsidRDefault="007A6D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8" o:spid="_x0000_s1027"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D4QflC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2B6D78E" w14:textId="77777777" w:rsidR="000E0023" w:rsidRDefault="000E0023"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1FB1638D" w:rsidR="007A6D8B" w:rsidRPr="00667792" w:rsidRDefault="007A6D8B"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7EF00447">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6112A3" w14:textId="77777777" w:rsidR="007A6D8B" w:rsidRDefault="007A6D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8"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K1MtNY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06112A3" w14:textId="77777777" w:rsidR="000E0023" w:rsidRDefault="000E0023"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0A24F3C2" w:rsidR="007A6D8B" w:rsidRDefault="007A6D8B">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261837E4">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D9C5FE9" w14:textId="77777777" w:rsidR="007A6D8B" w:rsidRDefault="007A6D8B"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4" o:spid="_x0000_s1029"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BdLJP3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5D9C5FE9" w14:textId="77777777" w:rsidR="000E0023" w:rsidRDefault="000E0023" w:rsidP="00F06234">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5EA9E90D" w:rsidR="007A6D8B" w:rsidRPr="003752D2" w:rsidRDefault="00FB18E9" w:rsidP="00B6066D">
    <w:pPr>
      <w:pStyle w:val="Header"/>
      <w:jc w:val="right"/>
      <w:rPr>
        <w:sz w:val="24"/>
        <w:szCs w:val="24"/>
      </w:rPr>
    </w:pPr>
    <w:r>
      <w:rPr>
        <w:noProof/>
        <w:sz w:val="24"/>
        <w:szCs w:val="24"/>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A6D8B" w:rsidRPr="003752D2">
      <w:rPr>
        <w:noProof/>
        <w:sz w:val="24"/>
        <w:szCs w:val="24"/>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A6D8B" w:rsidRPr="003752D2">
      <w:rPr>
        <w:sz w:val="24"/>
        <w:szCs w:val="24"/>
      </w:rPr>
      <w:t>VTS47-</w:t>
    </w:r>
    <w:r w:rsidR="007A6D8B">
      <w:rPr>
        <w:sz w:val="24"/>
        <w:szCs w:val="24"/>
      </w:rPr>
      <w:t>13.2.7.</w:t>
    </w:r>
    <w:bookmarkStart w:id="1" w:name="_GoBack"/>
    <w:r>
      <w:rPr>
        <w:sz w:val="24"/>
        <w:szCs w:val="24"/>
      </w:rPr>
      <w:t>1</w:t>
    </w:r>
  </w:p>
  <w:bookmarkEnd w:id="1"/>
  <w:p w14:paraId="77B6579F" w14:textId="77777777" w:rsidR="007A6D8B" w:rsidRDefault="007A6D8B" w:rsidP="00B6066D">
    <w:pPr>
      <w:pStyle w:val="Header"/>
      <w:jc w:val="right"/>
    </w:pPr>
  </w:p>
  <w:p w14:paraId="294C62FA" w14:textId="77777777" w:rsidR="007A6D8B" w:rsidRDefault="007A6D8B" w:rsidP="00B6066D">
    <w:pPr>
      <w:pStyle w:val="Header"/>
      <w:jc w:val="right"/>
    </w:pPr>
  </w:p>
  <w:p w14:paraId="36C3E9FB" w14:textId="379BEF4B" w:rsidR="007A6D8B" w:rsidRDefault="007A6D8B" w:rsidP="008747E0">
    <w:pPr>
      <w:pStyle w:val="Header"/>
    </w:pPr>
  </w:p>
  <w:p w14:paraId="14F42252" w14:textId="6D14E74F" w:rsidR="007A6D8B" w:rsidRDefault="007A6D8B" w:rsidP="008747E0">
    <w:pPr>
      <w:pStyle w:val="Header"/>
    </w:pPr>
  </w:p>
  <w:p w14:paraId="74D558FC" w14:textId="55FAA32E" w:rsidR="007A6D8B" w:rsidRDefault="007A6D8B" w:rsidP="008747E0">
    <w:pPr>
      <w:pStyle w:val="Header"/>
    </w:pPr>
    <w:r>
      <w:rPr>
        <w:noProof/>
        <w:lang w:eastAsia="en-GB"/>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7A6D8B" w:rsidRPr="00ED2A8D" w:rsidRDefault="007A6D8B" w:rsidP="008747E0">
    <w:pPr>
      <w:pStyle w:val="Header"/>
    </w:pPr>
  </w:p>
  <w:p w14:paraId="6AD2C8D3" w14:textId="681F1255" w:rsidR="007A6D8B" w:rsidRPr="00ED2A8D" w:rsidRDefault="007A6D8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120530EB" w:rsidR="007A6D8B" w:rsidRDefault="007A6D8B">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A6D8B" w:rsidRDefault="007A6D8B">
    <w:pPr>
      <w:pStyle w:val="Header"/>
    </w:pPr>
  </w:p>
  <w:p w14:paraId="60B8593E" w14:textId="77777777" w:rsidR="007A6D8B" w:rsidRDefault="007A6D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7A6D8B" w:rsidRDefault="00FB18E9">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5D60B083" w:rsidR="007A6D8B" w:rsidRPr="00ED2A8D" w:rsidRDefault="00FB18E9"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A6D8B">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7A6D8B" w:rsidRPr="00ED2A8D" w:rsidRDefault="007A6D8B" w:rsidP="008747E0">
    <w:pPr>
      <w:pStyle w:val="Header"/>
    </w:pPr>
  </w:p>
  <w:p w14:paraId="20BBBC6D" w14:textId="77777777" w:rsidR="007A6D8B" w:rsidRDefault="007A6D8B" w:rsidP="008747E0">
    <w:pPr>
      <w:pStyle w:val="Header"/>
    </w:pPr>
  </w:p>
  <w:p w14:paraId="5D38743E" w14:textId="77777777" w:rsidR="007A6D8B" w:rsidRDefault="007A6D8B" w:rsidP="008747E0">
    <w:pPr>
      <w:pStyle w:val="Header"/>
    </w:pPr>
  </w:p>
  <w:p w14:paraId="59D055C6" w14:textId="77777777" w:rsidR="007A6D8B" w:rsidRDefault="007A6D8B" w:rsidP="008747E0">
    <w:pPr>
      <w:pStyle w:val="Header"/>
    </w:pPr>
  </w:p>
  <w:p w14:paraId="2877724F" w14:textId="77777777" w:rsidR="007A6D8B" w:rsidRPr="00441393" w:rsidRDefault="007A6D8B" w:rsidP="00441393">
    <w:pPr>
      <w:pStyle w:val="Contents"/>
    </w:pPr>
    <w:r>
      <w:t>DOCUMENT REVISION</w:t>
    </w:r>
  </w:p>
  <w:p w14:paraId="09691153" w14:textId="77777777" w:rsidR="007A6D8B" w:rsidRPr="00ED2A8D" w:rsidRDefault="007A6D8B" w:rsidP="008747E0">
    <w:pPr>
      <w:pStyle w:val="Header"/>
    </w:pPr>
  </w:p>
  <w:p w14:paraId="1ECA61B7" w14:textId="77777777" w:rsidR="007A6D8B" w:rsidRPr="00AC33A2" w:rsidRDefault="007A6D8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7A6D8B" w:rsidRDefault="00FB18E9">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7A6D8B" w:rsidRDefault="00FB18E9">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7A6D8B" w:rsidRPr="006A06EF" w:rsidRDefault="00FB18E9"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A6D8B">
      <w:rPr>
        <w:noProof/>
        <w:lang w:eastAsia="en-GB"/>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797DEE34" w:rsidR="007A6D8B" w:rsidRPr="00ED2A8D" w:rsidRDefault="00FB18E9"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A6D8B">
      <w:rPr>
        <w:noProof/>
        <w:lang w:eastAsia="en-GB"/>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A6D8B" w:rsidRPr="00ED2A8D" w:rsidRDefault="007A6D8B" w:rsidP="00C716E5">
    <w:pPr>
      <w:pStyle w:val="Header"/>
    </w:pPr>
  </w:p>
  <w:p w14:paraId="30E6C01B" w14:textId="77777777" w:rsidR="007A6D8B" w:rsidRDefault="007A6D8B" w:rsidP="00C716E5">
    <w:pPr>
      <w:pStyle w:val="Header"/>
    </w:pPr>
  </w:p>
  <w:p w14:paraId="1F64AB92" w14:textId="77777777" w:rsidR="007A6D8B" w:rsidRDefault="007A6D8B" w:rsidP="00C716E5">
    <w:pPr>
      <w:pStyle w:val="Header"/>
    </w:pPr>
  </w:p>
  <w:p w14:paraId="7416B8C2" w14:textId="77777777" w:rsidR="007A6D8B" w:rsidRDefault="007A6D8B" w:rsidP="00C716E5">
    <w:pPr>
      <w:pStyle w:val="Header"/>
    </w:pPr>
  </w:p>
  <w:p w14:paraId="26BAD793" w14:textId="66249CD9" w:rsidR="007A6D8B" w:rsidRPr="00441393" w:rsidRDefault="007A6D8B" w:rsidP="00C10AE9">
    <w:pPr>
      <w:pStyle w:val="Contents"/>
      <w:tabs>
        <w:tab w:val="left" w:pos="4080"/>
      </w:tabs>
    </w:pPr>
    <w:r>
      <w:t>CONTENTS</w:t>
    </w:r>
    <w:r>
      <w:tab/>
    </w:r>
  </w:p>
  <w:p w14:paraId="68ECE7DC" w14:textId="77777777" w:rsidR="007A6D8B" w:rsidRPr="00ED2A8D" w:rsidRDefault="007A6D8B" w:rsidP="00C716E5">
    <w:pPr>
      <w:pStyle w:val="Header"/>
    </w:pPr>
  </w:p>
  <w:p w14:paraId="6387CB5F" w14:textId="77777777" w:rsidR="007A6D8B" w:rsidRPr="00AC33A2" w:rsidRDefault="007A6D8B" w:rsidP="00C716E5">
    <w:pPr>
      <w:pStyle w:val="Header"/>
      <w:spacing w:line="140" w:lineRule="exact"/>
    </w:pPr>
  </w:p>
  <w:p w14:paraId="6B91DD4A" w14:textId="77777777" w:rsidR="007A6D8B" w:rsidRDefault="007A6D8B">
    <w:pPr>
      <w:pStyle w:val="Header"/>
    </w:pPr>
    <w:r>
      <w:rPr>
        <w:noProof/>
        <w:lang w:eastAsia="en-GB"/>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6C2DA5"/>
    <w:multiLevelType w:val="hybridMultilevel"/>
    <w:tmpl w:val="9F96BBD8"/>
    <w:lvl w:ilvl="0" w:tplc="08090001">
      <w:start w:val="1"/>
      <w:numFmt w:val="bullet"/>
      <w:lvlText w:val=""/>
      <w:lvlJc w:val="left"/>
      <w:pPr>
        <w:ind w:left="1620" w:hanging="90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9B85379"/>
    <w:multiLevelType w:val="hybridMultilevel"/>
    <w:tmpl w:val="A23C86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B3D226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C7B4436"/>
    <w:multiLevelType w:val="multilevel"/>
    <w:tmpl w:val="361660BE"/>
    <w:lvl w:ilvl="0">
      <w:start w:val="1"/>
      <w:numFmt w:val="bullet"/>
      <w:lvlText w:val=""/>
      <w:lvlJc w:val="left"/>
      <w:pPr>
        <w:tabs>
          <w:tab w:val="decimal" w:pos="648"/>
        </w:tabs>
        <w:ind w:left="720"/>
      </w:pPr>
      <w:rPr>
        <w:rFonts w:ascii="Symbol" w:hAnsi="Symbol"/>
        <w:strike w:val="0"/>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311453E"/>
    <w:multiLevelType w:val="hybridMultilevel"/>
    <w:tmpl w:val="1C900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4DB60C5"/>
    <w:multiLevelType w:val="hybridMultilevel"/>
    <w:tmpl w:val="CB46BECE"/>
    <w:lvl w:ilvl="0" w:tplc="267CBD46">
      <w:start w:val="1"/>
      <w:numFmt w:val="decimal"/>
      <w:lvlText w:val="%1"/>
      <w:lvlJc w:val="left"/>
      <w:pPr>
        <w:ind w:left="1620" w:hanging="90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29459F4"/>
    <w:multiLevelType w:val="multilevel"/>
    <w:tmpl w:val="69928E84"/>
    <w:lvl w:ilvl="0">
      <w:start w:val="13"/>
      <w:numFmt w:val="decimal"/>
      <w:lvlText w:val="[%1]"/>
      <w:lvlJc w:val="left"/>
      <w:pPr>
        <w:tabs>
          <w:tab w:val="decimal" w:pos="576"/>
        </w:tabs>
        <w:ind w:left="720"/>
      </w:pPr>
      <w:rPr>
        <w:rFonts w:ascii="Arial" w:hAnsi="Arial"/>
        <w:strike w:val="0"/>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D4E7E17"/>
    <w:multiLevelType w:val="hybridMultilevel"/>
    <w:tmpl w:val="647EAC38"/>
    <w:lvl w:ilvl="0" w:tplc="126AAA22">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F1C068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6DB3E87"/>
    <w:multiLevelType w:val="hybridMultilevel"/>
    <w:tmpl w:val="F6D844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7AB4D84"/>
    <w:multiLevelType w:val="multilevel"/>
    <w:tmpl w:val="1032A44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040D95"/>
    <w:multiLevelType w:val="multilevel"/>
    <w:tmpl w:val="72083E54"/>
    <w:lvl w:ilvl="0">
      <w:start w:val="1"/>
      <w:numFmt w:val="decimal"/>
      <w:lvlText w:val="[%1]"/>
      <w:lvlJc w:val="left"/>
      <w:pPr>
        <w:tabs>
          <w:tab w:val="decimal" w:pos="576"/>
        </w:tabs>
        <w:ind w:left="720"/>
      </w:pPr>
      <w:rPr>
        <w:rFonts w:ascii="Arial" w:hAnsi="Arial"/>
        <w:strike w:val="0"/>
        <w:color w:val="000000"/>
        <w:spacing w:val="18"/>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9DE0E68"/>
    <w:multiLevelType w:val="hybridMultilevel"/>
    <w:tmpl w:val="D2DCE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D574990"/>
    <w:multiLevelType w:val="hybridMultilevel"/>
    <w:tmpl w:val="C6843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42"/>
  </w:num>
  <w:num w:numId="3">
    <w:abstractNumId w:val="7"/>
  </w:num>
  <w:num w:numId="4">
    <w:abstractNumId w:val="24"/>
  </w:num>
  <w:num w:numId="5">
    <w:abstractNumId w:val="19"/>
  </w:num>
  <w:num w:numId="6">
    <w:abstractNumId w:val="8"/>
  </w:num>
  <w:num w:numId="7">
    <w:abstractNumId w:val="17"/>
  </w:num>
  <w:num w:numId="8">
    <w:abstractNumId w:val="26"/>
  </w:num>
  <w:num w:numId="9">
    <w:abstractNumId w:val="6"/>
  </w:num>
  <w:num w:numId="10">
    <w:abstractNumId w:val="16"/>
  </w:num>
  <w:num w:numId="11">
    <w:abstractNumId w:val="20"/>
  </w:num>
  <w:num w:numId="12">
    <w:abstractNumId w:val="3"/>
  </w:num>
  <w:num w:numId="13">
    <w:abstractNumId w:val="28"/>
  </w:num>
  <w:num w:numId="14">
    <w:abstractNumId w:val="0"/>
  </w:num>
  <w:num w:numId="15">
    <w:abstractNumId w:val="36"/>
  </w:num>
  <w:num w:numId="16">
    <w:abstractNumId w:val="37"/>
  </w:num>
  <w:num w:numId="17">
    <w:abstractNumId w:val="15"/>
  </w:num>
  <w:num w:numId="18">
    <w:abstractNumId w:val="11"/>
  </w:num>
  <w:num w:numId="19">
    <w:abstractNumId w:val="38"/>
  </w:num>
  <w:num w:numId="20">
    <w:abstractNumId w:val="25"/>
  </w:num>
  <w:num w:numId="21">
    <w:abstractNumId w:val="2"/>
  </w:num>
  <w:num w:numId="22">
    <w:abstractNumId w:val="10"/>
  </w:num>
  <w:num w:numId="23">
    <w:abstractNumId w:val="32"/>
  </w:num>
  <w:num w:numId="24">
    <w:abstractNumId w:val="9"/>
  </w:num>
  <w:num w:numId="25">
    <w:abstractNumId w:val="40"/>
  </w:num>
  <w:num w:numId="26">
    <w:abstractNumId w:val="1"/>
  </w:num>
  <w:num w:numId="27">
    <w:abstractNumId w:val="23"/>
  </w:num>
  <w:num w:numId="28">
    <w:abstractNumId w:val="18"/>
  </w:num>
  <w:num w:numId="29">
    <w:abstractNumId w:val="31"/>
  </w:num>
  <w:num w:numId="30">
    <w:abstractNumId w:val="33"/>
  </w:num>
  <w:num w:numId="31">
    <w:abstractNumId w:val="4"/>
  </w:num>
  <w:num w:numId="32">
    <w:abstractNumId w:val="35"/>
  </w:num>
  <w:num w:numId="33">
    <w:abstractNumId w:val="12"/>
  </w:num>
  <w:num w:numId="34">
    <w:abstractNumId w:val="14"/>
  </w:num>
  <w:num w:numId="35">
    <w:abstractNumId w:val="39"/>
  </w:num>
  <w:num w:numId="36">
    <w:abstractNumId w:val="27"/>
  </w:num>
  <w:num w:numId="37">
    <w:abstractNumId w:val="13"/>
  </w:num>
  <w:num w:numId="38">
    <w:abstractNumId w:val="34"/>
  </w:num>
  <w:num w:numId="39">
    <w:abstractNumId w:val="22"/>
  </w:num>
  <w:num w:numId="40">
    <w:abstractNumId w:val="41"/>
  </w:num>
  <w:num w:numId="41">
    <w:abstractNumId w:val="30"/>
  </w:num>
  <w:num w:numId="42">
    <w:abstractNumId w:val="5"/>
  </w:num>
  <w:num w:numId="43">
    <w:abstractNumId w:val="21"/>
  </w:num>
  <w:num w:numId="44">
    <w:abstractNumId w:val="43"/>
  </w:num>
  <w:numIdMacAtCleanup w:val="3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lenary Room">
    <w15:presenceInfo w15:providerId="AD" w15:userId="S-1-5-21-3036158373-452142988-3095193817-1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AU" w:vendorID="64" w:dllVersion="0" w:nlCheck="1" w:checkStyle="0"/>
  <w:activeWritingStyle w:appName="MSWord" w:lang="en-US"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4CED"/>
    <w:rsid w:val="000136B9"/>
    <w:rsid w:val="00015D04"/>
    <w:rsid w:val="0001616D"/>
    <w:rsid w:val="00016839"/>
    <w:rsid w:val="000174F9"/>
    <w:rsid w:val="000249C2"/>
    <w:rsid w:val="000258F6"/>
    <w:rsid w:val="00026A02"/>
    <w:rsid w:val="0003449E"/>
    <w:rsid w:val="000379A7"/>
    <w:rsid w:val="00040ADF"/>
    <w:rsid w:val="00040EB8"/>
    <w:rsid w:val="00050F02"/>
    <w:rsid w:val="0005449E"/>
    <w:rsid w:val="000544C6"/>
    <w:rsid w:val="00054C7D"/>
    <w:rsid w:val="00055938"/>
    <w:rsid w:val="00057B6D"/>
    <w:rsid w:val="00061A7B"/>
    <w:rsid w:val="00062874"/>
    <w:rsid w:val="00082244"/>
    <w:rsid w:val="00082C85"/>
    <w:rsid w:val="000839E1"/>
    <w:rsid w:val="00083CA7"/>
    <w:rsid w:val="0008654C"/>
    <w:rsid w:val="000904ED"/>
    <w:rsid w:val="00091545"/>
    <w:rsid w:val="000A27A8"/>
    <w:rsid w:val="000A59C0"/>
    <w:rsid w:val="000B15A1"/>
    <w:rsid w:val="000B2356"/>
    <w:rsid w:val="000B5A93"/>
    <w:rsid w:val="000C711B"/>
    <w:rsid w:val="000D1D15"/>
    <w:rsid w:val="000D2431"/>
    <w:rsid w:val="000E0023"/>
    <w:rsid w:val="000E3954"/>
    <w:rsid w:val="000E3E52"/>
    <w:rsid w:val="000F0F9F"/>
    <w:rsid w:val="000F3F22"/>
    <w:rsid w:val="000F3F43"/>
    <w:rsid w:val="000F58ED"/>
    <w:rsid w:val="00111CC8"/>
    <w:rsid w:val="00113D5B"/>
    <w:rsid w:val="00113F8F"/>
    <w:rsid w:val="00121616"/>
    <w:rsid w:val="001349DB"/>
    <w:rsid w:val="00134B86"/>
    <w:rsid w:val="00135AEB"/>
    <w:rsid w:val="00135B9C"/>
    <w:rsid w:val="00136E58"/>
    <w:rsid w:val="0014060A"/>
    <w:rsid w:val="001411D5"/>
    <w:rsid w:val="00146D85"/>
    <w:rsid w:val="00147878"/>
    <w:rsid w:val="001547F9"/>
    <w:rsid w:val="00154ACB"/>
    <w:rsid w:val="001607D8"/>
    <w:rsid w:val="00161325"/>
    <w:rsid w:val="00162612"/>
    <w:rsid w:val="001632CC"/>
    <w:rsid w:val="001635F3"/>
    <w:rsid w:val="00172D14"/>
    <w:rsid w:val="001741C0"/>
    <w:rsid w:val="00176BB8"/>
    <w:rsid w:val="00184427"/>
    <w:rsid w:val="001875B1"/>
    <w:rsid w:val="001901BB"/>
    <w:rsid w:val="00191120"/>
    <w:rsid w:val="0019173E"/>
    <w:rsid w:val="001A2DCA"/>
    <w:rsid w:val="001B2A35"/>
    <w:rsid w:val="001B339A"/>
    <w:rsid w:val="001B3E4B"/>
    <w:rsid w:val="001B60A6"/>
    <w:rsid w:val="001C650B"/>
    <w:rsid w:val="001C72B5"/>
    <w:rsid w:val="001C77FB"/>
    <w:rsid w:val="001D1845"/>
    <w:rsid w:val="001D2E7A"/>
    <w:rsid w:val="001D3992"/>
    <w:rsid w:val="001D4A3E"/>
    <w:rsid w:val="001D79F6"/>
    <w:rsid w:val="001E3AEE"/>
    <w:rsid w:val="001E416D"/>
    <w:rsid w:val="001F4EF8"/>
    <w:rsid w:val="001F5AB1"/>
    <w:rsid w:val="00201337"/>
    <w:rsid w:val="002022EA"/>
    <w:rsid w:val="002044E9"/>
    <w:rsid w:val="00205830"/>
    <w:rsid w:val="00205B17"/>
    <w:rsid w:val="00205D9B"/>
    <w:rsid w:val="00214033"/>
    <w:rsid w:val="002204DA"/>
    <w:rsid w:val="0022371A"/>
    <w:rsid w:val="00231DA8"/>
    <w:rsid w:val="00237785"/>
    <w:rsid w:val="002406D3"/>
    <w:rsid w:val="002454E4"/>
    <w:rsid w:val="00251FB9"/>
    <w:rsid w:val="002520AD"/>
    <w:rsid w:val="00255FD9"/>
    <w:rsid w:val="0025660A"/>
    <w:rsid w:val="0025717A"/>
    <w:rsid w:val="00257DF8"/>
    <w:rsid w:val="00257E4A"/>
    <w:rsid w:val="0026038D"/>
    <w:rsid w:val="0026044A"/>
    <w:rsid w:val="00263D78"/>
    <w:rsid w:val="0027175D"/>
    <w:rsid w:val="002735DD"/>
    <w:rsid w:val="00274B97"/>
    <w:rsid w:val="0028298B"/>
    <w:rsid w:val="00290958"/>
    <w:rsid w:val="00293052"/>
    <w:rsid w:val="00296AE1"/>
    <w:rsid w:val="0029793F"/>
    <w:rsid w:val="002A1C42"/>
    <w:rsid w:val="002A617C"/>
    <w:rsid w:val="002A71CF"/>
    <w:rsid w:val="002B3E9D"/>
    <w:rsid w:val="002B7D14"/>
    <w:rsid w:val="002C259B"/>
    <w:rsid w:val="002C77F4"/>
    <w:rsid w:val="002D0869"/>
    <w:rsid w:val="002D78FE"/>
    <w:rsid w:val="002D7CB4"/>
    <w:rsid w:val="002E42C5"/>
    <w:rsid w:val="002E4993"/>
    <w:rsid w:val="002E5BAC"/>
    <w:rsid w:val="002E6010"/>
    <w:rsid w:val="002E7635"/>
    <w:rsid w:val="002F265A"/>
    <w:rsid w:val="0030413F"/>
    <w:rsid w:val="00305EFE"/>
    <w:rsid w:val="00311782"/>
    <w:rsid w:val="00313B4B"/>
    <w:rsid w:val="00313D85"/>
    <w:rsid w:val="00315CE3"/>
    <w:rsid w:val="0031629B"/>
    <w:rsid w:val="00317F49"/>
    <w:rsid w:val="003251FE"/>
    <w:rsid w:val="003274DB"/>
    <w:rsid w:val="003276DE"/>
    <w:rsid w:val="00327FBF"/>
    <w:rsid w:val="00332A7B"/>
    <w:rsid w:val="003343E0"/>
    <w:rsid w:val="003350C4"/>
    <w:rsid w:val="00335E40"/>
    <w:rsid w:val="003426D3"/>
    <w:rsid w:val="00344408"/>
    <w:rsid w:val="00345E37"/>
    <w:rsid w:val="00347F3E"/>
    <w:rsid w:val="00350A92"/>
    <w:rsid w:val="00355BAF"/>
    <w:rsid w:val="003621C3"/>
    <w:rsid w:val="0036382D"/>
    <w:rsid w:val="0037329D"/>
    <w:rsid w:val="003752D2"/>
    <w:rsid w:val="00380350"/>
    <w:rsid w:val="00380B4E"/>
    <w:rsid w:val="00380F88"/>
    <w:rsid w:val="003816E4"/>
    <w:rsid w:val="00381F7A"/>
    <w:rsid w:val="00382C28"/>
    <w:rsid w:val="0038597C"/>
    <w:rsid w:val="0039131E"/>
    <w:rsid w:val="00393B9F"/>
    <w:rsid w:val="003A04A6"/>
    <w:rsid w:val="003A6A32"/>
    <w:rsid w:val="003A7759"/>
    <w:rsid w:val="003A7F6E"/>
    <w:rsid w:val="003B03EA"/>
    <w:rsid w:val="003B76F0"/>
    <w:rsid w:val="003C04C5"/>
    <w:rsid w:val="003C138B"/>
    <w:rsid w:val="003C2806"/>
    <w:rsid w:val="003C7C34"/>
    <w:rsid w:val="003D0F37"/>
    <w:rsid w:val="003D3B40"/>
    <w:rsid w:val="003D5150"/>
    <w:rsid w:val="003F1C3A"/>
    <w:rsid w:val="003F4DE4"/>
    <w:rsid w:val="004132DB"/>
    <w:rsid w:val="00414698"/>
    <w:rsid w:val="00415649"/>
    <w:rsid w:val="0042565E"/>
    <w:rsid w:val="00432C05"/>
    <w:rsid w:val="00440379"/>
    <w:rsid w:val="00441393"/>
    <w:rsid w:val="00447CF0"/>
    <w:rsid w:val="00456F10"/>
    <w:rsid w:val="0046042A"/>
    <w:rsid w:val="00463B48"/>
    <w:rsid w:val="0046464D"/>
    <w:rsid w:val="00474746"/>
    <w:rsid w:val="0047548F"/>
    <w:rsid w:val="00476942"/>
    <w:rsid w:val="00477D62"/>
    <w:rsid w:val="00481C27"/>
    <w:rsid w:val="004871A2"/>
    <w:rsid w:val="004908B8"/>
    <w:rsid w:val="00492A8D"/>
    <w:rsid w:val="00493B3C"/>
    <w:rsid w:val="004944C8"/>
    <w:rsid w:val="00495DDA"/>
    <w:rsid w:val="004A0EBF"/>
    <w:rsid w:val="004A3751"/>
    <w:rsid w:val="004A4EC4"/>
    <w:rsid w:val="004A5464"/>
    <w:rsid w:val="004A7AC2"/>
    <w:rsid w:val="004B744B"/>
    <w:rsid w:val="004C0E4B"/>
    <w:rsid w:val="004E0BBB"/>
    <w:rsid w:val="004E1D57"/>
    <w:rsid w:val="004E2F16"/>
    <w:rsid w:val="004F035C"/>
    <w:rsid w:val="004F11D6"/>
    <w:rsid w:val="004F2AA4"/>
    <w:rsid w:val="004F41F2"/>
    <w:rsid w:val="004F5930"/>
    <w:rsid w:val="004F6196"/>
    <w:rsid w:val="004F6DE2"/>
    <w:rsid w:val="00501775"/>
    <w:rsid w:val="00503044"/>
    <w:rsid w:val="00510AAA"/>
    <w:rsid w:val="00510F42"/>
    <w:rsid w:val="00523222"/>
    <w:rsid w:val="00523666"/>
    <w:rsid w:val="00525922"/>
    <w:rsid w:val="00526234"/>
    <w:rsid w:val="005308FF"/>
    <w:rsid w:val="00534976"/>
    <w:rsid w:val="00534F34"/>
    <w:rsid w:val="00535528"/>
    <w:rsid w:val="0053692E"/>
    <w:rsid w:val="005378A6"/>
    <w:rsid w:val="00540D36"/>
    <w:rsid w:val="00541ED1"/>
    <w:rsid w:val="00547837"/>
    <w:rsid w:val="00557434"/>
    <w:rsid w:val="00561DE1"/>
    <w:rsid w:val="0057722E"/>
    <w:rsid w:val="005805D2"/>
    <w:rsid w:val="00581239"/>
    <w:rsid w:val="00586C48"/>
    <w:rsid w:val="00590258"/>
    <w:rsid w:val="00590564"/>
    <w:rsid w:val="005923C6"/>
    <w:rsid w:val="00595415"/>
    <w:rsid w:val="00595625"/>
    <w:rsid w:val="00596915"/>
    <w:rsid w:val="00597652"/>
    <w:rsid w:val="005A0703"/>
    <w:rsid w:val="005A080B"/>
    <w:rsid w:val="005B12A5"/>
    <w:rsid w:val="005C161A"/>
    <w:rsid w:val="005C1BCB"/>
    <w:rsid w:val="005C2312"/>
    <w:rsid w:val="005C4735"/>
    <w:rsid w:val="005C5C63"/>
    <w:rsid w:val="005D03E9"/>
    <w:rsid w:val="005D304B"/>
    <w:rsid w:val="005D6E5D"/>
    <w:rsid w:val="005E091A"/>
    <w:rsid w:val="005E3989"/>
    <w:rsid w:val="005E4659"/>
    <w:rsid w:val="005E5E52"/>
    <w:rsid w:val="005E657A"/>
    <w:rsid w:val="005E7063"/>
    <w:rsid w:val="005E769D"/>
    <w:rsid w:val="005F1386"/>
    <w:rsid w:val="005F17C2"/>
    <w:rsid w:val="005F5872"/>
    <w:rsid w:val="00600C2B"/>
    <w:rsid w:val="006127AC"/>
    <w:rsid w:val="006143DE"/>
    <w:rsid w:val="00622C26"/>
    <w:rsid w:val="00634A78"/>
    <w:rsid w:val="00641794"/>
    <w:rsid w:val="00642025"/>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5CE3"/>
    <w:rsid w:val="0069644A"/>
    <w:rsid w:val="006975A8"/>
    <w:rsid w:val="006A06EF"/>
    <w:rsid w:val="006A1012"/>
    <w:rsid w:val="006A1BF3"/>
    <w:rsid w:val="006B5DF0"/>
    <w:rsid w:val="006C1376"/>
    <w:rsid w:val="006C48F9"/>
    <w:rsid w:val="006D56FA"/>
    <w:rsid w:val="006D5EFA"/>
    <w:rsid w:val="006E0E7D"/>
    <w:rsid w:val="006E10BF"/>
    <w:rsid w:val="006E269F"/>
    <w:rsid w:val="006E384F"/>
    <w:rsid w:val="006F1C14"/>
    <w:rsid w:val="00703A6A"/>
    <w:rsid w:val="0071039A"/>
    <w:rsid w:val="007115CA"/>
    <w:rsid w:val="00722236"/>
    <w:rsid w:val="00725CCA"/>
    <w:rsid w:val="0072737A"/>
    <w:rsid w:val="007311E7"/>
    <w:rsid w:val="00731DEE"/>
    <w:rsid w:val="00734BC6"/>
    <w:rsid w:val="00751EDC"/>
    <w:rsid w:val="007541D3"/>
    <w:rsid w:val="0075468A"/>
    <w:rsid w:val="007577D7"/>
    <w:rsid w:val="00757F34"/>
    <w:rsid w:val="00760004"/>
    <w:rsid w:val="007715E8"/>
    <w:rsid w:val="00776004"/>
    <w:rsid w:val="00777956"/>
    <w:rsid w:val="0078392A"/>
    <w:rsid w:val="0078486B"/>
    <w:rsid w:val="00785A39"/>
    <w:rsid w:val="00787D8A"/>
    <w:rsid w:val="00790277"/>
    <w:rsid w:val="00791EBC"/>
    <w:rsid w:val="00793577"/>
    <w:rsid w:val="00795637"/>
    <w:rsid w:val="007A446A"/>
    <w:rsid w:val="007A53A6"/>
    <w:rsid w:val="007A6159"/>
    <w:rsid w:val="007A6D8B"/>
    <w:rsid w:val="007B27E9"/>
    <w:rsid w:val="007B2C5B"/>
    <w:rsid w:val="007B2D11"/>
    <w:rsid w:val="007B6700"/>
    <w:rsid w:val="007B6A93"/>
    <w:rsid w:val="007B7BEC"/>
    <w:rsid w:val="007C21B9"/>
    <w:rsid w:val="007C22B4"/>
    <w:rsid w:val="007C2CBE"/>
    <w:rsid w:val="007D1805"/>
    <w:rsid w:val="007D2107"/>
    <w:rsid w:val="007D3A42"/>
    <w:rsid w:val="007D5895"/>
    <w:rsid w:val="007D77AB"/>
    <w:rsid w:val="007E28D0"/>
    <w:rsid w:val="007E30DF"/>
    <w:rsid w:val="007F2C43"/>
    <w:rsid w:val="007F7544"/>
    <w:rsid w:val="00800995"/>
    <w:rsid w:val="00804736"/>
    <w:rsid w:val="0080705B"/>
    <w:rsid w:val="0081117E"/>
    <w:rsid w:val="00816F79"/>
    <w:rsid w:val="008172F8"/>
    <w:rsid w:val="008326B2"/>
    <w:rsid w:val="00833FCA"/>
    <w:rsid w:val="00834150"/>
    <w:rsid w:val="008357F2"/>
    <w:rsid w:val="0084098D"/>
    <w:rsid w:val="008416E0"/>
    <w:rsid w:val="00846831"/>
    <w:rsid w:val="00847B32"/>
    <w:rsid w:val="00854BCE"/>
    <w:rsid w:val="008575AD"/>
    <w:rsid w:val="00865532"/>
    <w:rsid w:val="00867686"/>
    <w:rsid w:val="00872744"/>
    <w:rsid w:val="008737D3"/>
    <w:rsid w:val="008747E0"/>
    <w:rsid w:val="00876841"/>
    <w:rsid w:val="0087721A"/>
    <w:rsid w:val="00881363"/>
    <w:rsid w:val="00882B3C"/>
    <w:rsid w:val="00886C21"/>
    <w:rsid w:val="0088783D"/>
    <w:rsid w:val="008972C3"/>
    <w:rsid w:val="008975B4"/>
    <w:rsid w:val="008A28D9"/>
    <w:rsid w:val="008A30BA"/>
    <w:rsid w:val="008A52DC"/>
    <w:rsid w:val="008A5435"/>
    <w:rsid w:val="008A60A1"/>
    <w:rsid w:val="008B62E0"/>
    <w:rsid w:val="008C33B5"/>
    <w:rsid w:val="008C3A72"/>
    <w:rsid w:val="008C6969"/>
    <w:rsid w:val="008D45D2"/>
    <w:rsid w:val="008D5CCD"/>
    <w:rsid w:val="008D72DB"/>
    <w:rsid w:val="008E1F69"/>
    <w:rsid w:val="008E5AF5"/>
    <w:rsid w:val="008E76B1"/>
    <w:rsid w:val="008F38BB"/>
    <w:rsid w:val="008F462E"/>
    <w:rsid w:val="008F57D8"/>
    <w:rsid w:val="00902834"/>
    <w:rsid w:val="00902F0E"/>
    <w:rsid w:val="009042D9"/>
    <w:rsid w:val="00913056"/>
    <w:rsid w:val="00914E26"/>
    <w:rsid w:val="0091590F"/>
    <w:rsid w:val="00917109"/>
    <w:rsid w:val="00921171"/>
    <w:rsid w:val="009217F2"/>
    <w:rsid w:val="00923B4D"/>
    <w:rsid w:val="0092540C"/>
    <w:rsid w:val="00925E0F"/>
    <w:rsid w:val="00931A57"/>
    <w:rsid w:val="00933EE0"/>
    <w:rsid w:val="0093492E"/>
    <w:rsid w:val="009414E6"/>
    <w:rsid w:val="0095450F"/>
    <w:rsid w:val="00956901"/>
    <w:rsid w:val="00962EC1"/>
    <w:rsid w:val="0096703D"/>
    <w:rsid w:val="00971591"/>
    <w:rsid w:val="00971D7C"/>
    <w:rsid w:val="00974564"/>
    <w:rsid w:val="00974E99"/>
    <w:rsid w:val="009755AE"/>
    <w:rsid w:val="009764FA"/>
    <w:rsid w:val="009775D1"/>
    <w:rsid w:val="00980192"/>
    <w:rsid w:val="00980799"/>
    <w:rsid w:val="00980A47"/>
    <w:rsid w:val="00982A22"/>
    <w:rsid w:val="009830CC"/>
    <w:rsid w:val="009946BF"/>
    <w:rsid w:val="00994D97"/>
    <w:rsid w:val="0099752C"/>
    <w:rsid w:val="009A07B7"/>
    <w:rsid w:val="009A0E96"/>
    <w:rsid w:val="009A12D4"/>
    <w:rsid w:val="009B1545"/>
    <w:rsid w:val="009B372E"/>
    <w:rsid w:val="009B5023"/>
    <w:rsid w:val="009B785E"/>
    <w:rsid w:val="009C26F8"/>
    <w:rsid w:val="009C387B"/>
    <w:rsid w:val="009C609E"/>
    <w:rsid w:val="009D25B8"/>
    <w:rsid w:val="009D26AB"/>
    <w:rsid w:val="009D6B98"/>
    <w:rsid w:val="009E16EC"/>
    <w:rsid w:val="009E433C"/>
    <w:rsid w:val="009E4A4D"/>
    <w:rsid w:val="009E6578"/>
    <w:rsid w:val="009F081F"/>
    <w:rsid w:val="009F71D2"/>
    <w:rsid w:val="00A024FC"/>
    <w:rsid w:val="00A06A0E"/>
    <w:rsid w:val="00A06A3D"/>
    <w:rsid w:val="00A10EBA"/>
    <w:rsid w:val="00A13E56"/>
    <w:rsid w:val="00A179F2"/>
    <w:rsid w:val="00A227BF"/>
    <w:rsid w:val="00A24838"/>
    <w:rsid w:val="00A2743E"/>
    <w:rsid w:val="00A3074A"/>
    <w:rsid w:val="00A30C33"/>
    <w:rsid w:val="00A4308C"/>
    <w:rsid w:val="00A44836"/>
    <w:rsid w:val="00A524B5"/>
    <w:rsid w:val="00A549B3"/>
    <w:rsid w:val="00A56184"/>
    <w:rsid w:val="00A67954"/>
    <w:rsid w:val="00A72ED7"/>
    <w:rsid w:val="00A8083F"/>
    <w:rsid w:val="00A86FEC"/>
    <w:rsid w:val="00A90D86"/>
    <w:rsid w:val="00A91DBA"/>
    <w:rsid w:val="00A97900"/>
    <w:rsid w:val="00AA1B91"/>
    <w:rsid w:val="00AA1D7A"/>
    <w:rsid w:val="00AA32FF"/>
    <w:rsid w:val="00AA3E01"/>
    <w:rsid w:val="00AA6064"/>
    <w:rsid w:val="00AB0BFA"/>
    <w:rsid w:val="00AB72B4"/>
    <w:rsid w:val="00AB76B7"/>
    <w:rsid w:val="00AC33A2"/>
    <w:rsid w:val="00AC49FA"/>
    <w:rsid w:val="00AD38F7"/>
    <w:rsid w:val="00AE5D7C"/>
    <w:rsid w:val="00AE65F1"/>
    <w:rsid w:val="00AE6BB4"/>
    <w:rsid w:val="00AE74AD"/>
    <w:rsid w:val="00AF159C"/>
    <w:rsid w:val="00AF62C1"/>
    <w:rsid w:val="00B01873"/>
    <w:rsid w:val="00B074AB"/>
    <w:rsid w:val="00B07717"/>
    <w:rsid w:val="00B16334"/>
    <w:rsid w:val="00B16AF2"/>
    <w:rsid w:val="00B17253"/>
    <w:rsid w:val="00B250D6"/>
    <w:rsid w:val="00B2583D"/>
    <w:rsid w:val="00B31A41"/>
    <w:rsid w:val="00B32272"/>
    <w:rsid w:val="00B35513"/>
    <w:rsid w:val="00B40199"/>
    <w:rsid w:val="00B502FF"/>
    <w:rsid w:val="00B50B90"/>
    <w:rsid w:val="00B50E28"/>
    <w:rsid w:val="00B55ACF"/>
    <w:rsid w:val="00B6066D"/>
    <w:rsid w:val="00B635F3"/>
    <w:rsid w:val="00B643DF"/>
    <w:rsid w:val="00B65300"/>
    <w:rsid w:val="00B658B7"/>
    <w:rsid w:val="00B67422"/>
    <w:rsid w:val="00B678E4"/>
    <w:rsid w:val="00B70BD4"/>
    <w:rsid w:val="00B712CA"/>
    <w:rsid w:val="00B73463"/>
    <w:rsid w:val="00B7370E"/>
    <w:rsid w:val="00B76765"/>
    <w:rsid w:val="00B83013"/>
    <w:rsid w:val="00B84E41"/>
    <w:rsid w:val="00B90123"/>
    <w:rsid w:val="00B9016D"/>
    <w:rsid w:val="00B95FA4"/>
    <w:rsid w:val="00BA0F98"/>
    <w:rsid w:val="00BA1517"/>
    <w:rsid w:val="00BA4E39"/>
    <w:rsid w:val="00BA67FD"/>
    <w:rsid w:val="00BA7C48"/>
    <w:rsid w:val="00BB6C04"/>
    <w:rsid w:val="00BC251F"/>
    <w:rsid w:val="00BC27F6"/>
    <w:rsid w:val="00BC39F4"/>
    <w:rsid w:val="00BC434A"/>
    <w:rsid w:val="00BD150C"/>
    <w:rsid w:val="00BD1587"/>
    <w:rsid w:val="00BD31DE"/>
    <w:rsid w:val="00BD43DA"/>
    <w:rsid w:val="00BD6A20"/>
    <w:rsid w:val="00BD7EE1"/>
    <w:rsid w:val="00BE5568"/>
    <w:rsid w:val="00BE5764"/>
    <w:rsid w:val="00BF1358"/>
    <w:rsid w:val="00C0106D"/>
    <w:rsid w:val="00C10AE9"/>
    <w:rsid w:val="00C12B05"/>
    <w:rsid w:val="00C133BE"/>
    <w:rsid w:val="00C13B57"/>
    <w:rsid w:val="00C1400A"/>
    <w:rsid w:val="00C222B4"/>
    <w:rsid w:val="00C262E4"/>
    <w:rsid w:val="00C30091"/>
    <w:rsid w:val="00C33E20"/>
    <w:rsid w:val="00C35CF6"/>
    <w:rsid w:val="00C3725B"/>
    <w:rsid w:val="00C473B5"/>
    <w:rsid w:val="00C522BE"/>
    <w:rsid w:val="00C52413"/>
    <w:rsid w:val="00C533EC"/>
    <w:rsid w:val="00C5470E"/>
    <w:rsid w:val="00C54F15"/>
    <w:rsid w:val="00C55EFB"/>
    <w:rsid w:val="00C56585"/>
    <w:rsid w:val="00C56B3F"/>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70B5"/>
    <w:rsid w:val="00C907DF"/>
    <w:rsid w:val="00C91630"/>
    <w:rsid w:val="00C9558A"/>
    <w:rsid w:val="00C966EB"/>
    <w:rsid w:val="00CA04B1"/>
    <w:rsid w:val="00CA2DFC"/>
    <w:rsid w:val="00CA4EC9"/>
    <w:rsid w:val="00CB03D4"/>
    <w:rsid w:val="00CB0617"/>
    <w:rsid w:val="00CB137B"/>
    <w:rsid w:val="00CB5228"/>
    <w:rsid w:val="00CB59F3"/>
    <w:rsid w:val="00CB7E6E"/>
    <w:rsid w:val="00CC136A"/>
    <w:rsid w:val="00CC35EF"/>
    <w:rsid w:val="00CC5048"/>
    <w:rsid w:val="00CC6246"/>
    <w:rsid w:val="00CE5E46"/>
    <w:rsid w:val="00CF49CC"/>
    <w:rsid w:val="00D04F0B"/>
    <w:rsid w:val="00D06C9D"/>
    <w:rsid w:val="00D1463A"/>
    <w:rsid w:val="00D148DF"/>
    <w:rsid w:val="00D1626B"/>
    <w:rsid w:val="00D17FF4"/>
    <w:rsid w:val="00D252C9"/>
    <w:rsid w:val="00D270FA"/>
    <w:rsid w:val="00D32DDF"/>
    <w:rsid w:val="00D36206"/>
    <w:rsid w:val="00D3700C"/>
    <w:rsid w:val="00D41940"/>
    <w:rsid w:val="00D5094D"/>
    <w:rsid w:val="00D603BF"/>
    <w:rsid w:val="00D61657"/>
    <w:rsid w:val="00D6383F"/>
    <w:rsid w:val="00D638E0"/>
    <w:rsid w:val="00D653B1"/>
    <w:rsid w:val="00D74AE1"/>
    <w:rsid w:val="00D75D42"/>
    <w:rsid w:val="00D76C19"/>
    <w:rsid w:val="00D80B20"/>
    <w:rsid w:val="00D82B8D"/>
    <w:rsid w:val="00D865A8"/>
    <w:rsid w:val="00D873AB"/>
    <w:rsid w:val="00D9012A"/>
    <w:rsid w:val="00D90639"/>
    <w:rsid w:val="00D92C2D"/>
    <w:rsid w:val="00D9361E"/>
    <w:rsid w:val="00D94F38"/>
    <w:rsid w:val="00D96949"/>
    <w:rsid w:val="00D97190"/>
    <w:rsid w:val="00DA17CD"/>
    <w:rsid w:val="00DB25B3"/>
    <w:rsid w:val="00DC1C10"/>
    <w:rsid w:val="00DC4879"/>
    <w:rsid w:val="00DC4EB5"/>
    <w:rsid w:val="00DC6F92"/>
    <w:rsid w:val="00DD60F2"/>
    <w:rsid w:val="00DD6AF1"/>
    <w:rsid w:val="00DE0893"/>
    <w:rsid w:val="00DE2814"/>
    <w:rsid w:val="00DE6796"/>
    <w:rsid w:val="00DE67F3"/>
    <w:rsid w:val="00DF00EA"/>
    <w:rsid w:val="00DF41B2"/>
    <w:rsid w:val="00DF76E9"/>
    <w:rsid w:val="00E01272"/>
    <w:rsid w:val="00E01D22"/>
    <w:rsid w:val="00E03067"/>
    <w:rsid w:val="00E03846"/>
    <w:rsid w:val="00E03A07"/>
    <w:rsid w:val="00E10BDB"/>
    <w:rsid w:val="00E16EB4"/>
    <w:rsid w:val="00E20A7D"/>
    <w:rsid w:val="00E21A27"/>
    <w:rsid w:val="00E27A2F"/>
    <w:rsid w:val="00E30A98"/>
    <w:rsid w:val="00E34672"/>
    <w:rsid w:val="00E42A94"/>
    <w:rsid w:val="00E438AB"/>
    <w:rsid w:val="00E458BF"/>
    <w:rsid w:val="00E47285"/>
    <w:rsid w:val="00E54AD5"/>
    <w:rsid w:val="00E54BFB"/>
    <w:rsid w:val="00E54CD7"/>
    <w:rsid w:val="00E6699D"/>
    <w:rsid w:val="00E706E7"/>
    <w:rsid w:val="00E757B5"/>
    <w:rsid w:val="00E77587"/>
    <w:rsid w:val="00E818AD"/>
    <w:rsid w:val="00E83C66"/>
    <w:rsid w:val="00E84229"/>
    <w:rsid w:val="00E84965"/>
    <w:rsid w:val="00E90E4E"/>
    <w:rsid w:val="00E9391E"/>
    <w:rsid w:val="00E94E92"/>
    <w:rsid w:val="00E9624F"/>
    <w:rsid w:val="00EA1052"/>
    <w:rsid w:val="00EA218F"/>
    <w:rsid w:val="00EA4F29"/>
    <w:rsid w:val="00EA5B27"/>
    <w:rsid w:val="00EA5F83"/>
    <w:rsid w:val="00EA6F9D"/>
    <w:rsid w:val="00EB0BA8"/>
    <w:rsid w:val="00EB2273"/>
    <w:rsid w:val="00EB6F3C"/>
    <w:rsid w:val="00EB7425"/>
    <w:rsid w:val="00EC0CF9"/>
    <w:rsid w:val="00EC1E2C"/>
    <w:rsid w:val="00EC254E"/>
    <w:rsid w:val="00EC2B9A"/>
    <w:rsid w:val="00EC3723"/>
    <w:rsid w:val="00EC568A"/>
    <w:rsid w:val="00EC7C87"/>
    <w:rsid w:val="00ED030E"/>
    <w:rsid w:val="00ED2672"/>
    <w:rsid w:val="00ED2A8D"/>
    <w:rsid w:val="00ED4450"/>
    <w:rsid w:val="00ED48D5"/>
    <w:rsid w:val="00ED540D"/>
    <w:rsid w:val="00EE023B"/>
    <w:rsid w:val="00EE3544"/>
    <w:rsid w:val="00EE54CB"/>
    <w:rsid w:val="00EE6424"/>
    <w:rsid w:val="00EF0CE8"/>
    <w:rsid w:val="00EF184F"/>
    <w:rsid w:val="00EF1936"/>
    <w:rsid w:val="00EF1C54"/>
    <w:rsid w:val="00EF404B"/>
    <w:rsid w:val="00F00376"/>
    <w:rsid w:val="00F01F0C"/>
    <w:rsid w:val="00F02A5A"/>
    <w:rsid w:val="00F06234"/>
    <w:rsid w:val="00F1078D"/>
    <w:rsid w:val="00F11368"/>
    <w:rsid w:val="00F11764"/>
    <w:rsid w:val="00F157E2"/>
    <w:rsid w:val="00F16C7D"/>
    <w:rsid w:val="00F17C34"/>
    <w:rsid w:val="00F23BC9"/>
    <w:rsid w:val="00F259E2"/>
    <w:rsid w:val="00F26302"/>
    <w:rsid w:val="00F40DC3"/>
    <w:rsid w:val="00F41F0B"/>
    <w:rsid w:val="00F50222"/>
    <w:rsid w:val="00F5210F"/>
    <w:rsid w:val="00F527AC"/>
    <w:rsid w:val="00F5503F"/>
    <w:rsid w:val="00F55AD7"/>
    <w:rsid w:val="00F61D83"/>
    <w:rsid w:val="00F65DD1"/>
    <w:rsid w:val="00F707B3"/>
    <w:rsid w:val="00F71135"/>
    <w:rsid w:val="00F730DC"/>
    <w:rsid w:val="00F74309"/>
    <w:rsid w:val="00F77775"/>
    <w:rsid w:val="00F779C6"/>
    <w:rsid w:val="00F77E54"/>
    <w:rsid w:val="00F82C35"/>
    <w:rsid w:val="00F90461"/>
    <w:rsid w:val="00F9122B"/>
    <w:rsid w:val="00F945F0"/>
    <w:rsid w:val="00FA370D"/>
    <w:rsid w:val="00FA5F89"/>
    <w:rsid w:val="00FA66F1"/>
    <w:rsid w:val="00FB18E9"/>
    <w:rsid w:val="00FB5647"/>
    <w:rsid w:val="00FC378B"/>
    <w:rsid w:val="00FC3977"/>
    <w:rsid w:val="00FD2566"/>
    <w:rsid w:val="00FD2F16"/>
    <w:rsid w:val="00FD6065"/>
    <w:rsid w:val="00FE1D34"/>
    <w:rsid w:val="00FE244F"/>
    <w:rsid w:val="00FE2A6F"/>
    <w:rsid w:val="00FE4E5A"/>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3C66"/>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95CE3"/>
    <w:pPr>
      <w:numPr>
        <w:ilvl w:val="1"/>
        <w:numId w:val="15"/>
      </w:numPr>
      <w:tabs>
        <w:tab w:val="clear" w:pos="0"/>
      </w:tabs>
      <w:spacing w:before="240" w:after="120" w:line="240" w:lineRule="auto"/>
      <w:ind w:left="576" w:hanging="576"/>
      <w:outlineLvl w:val="1"/>
    </w:pPr>
    <w:rPr>
      <w:rFonts w:asciiTheme="majorHAnsi" w:eastAsiaTheme="majorEastAsia" w:hAnsiTheme="majorHAnsi" w:cstheme="majorBidi"/>
      <w:b/>
      <w:bC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B35513"/>
    <w:pPr>
      <w:keepNext/>
      <w:keepLines/>
      <w:spacing w:before="200"/>
      <w:outlineLvl w:val="4"/>
    </w:pPr>
    <w:rPr>
      <w:rFonts w:asciiTheme="majorHAnsi" w:eastAsiaTheme="majorEastAsia" w:hAnsiTheme="majorHAnsi" w:cstheme="majorBidi"/>
      <w:color w:val="002A45" w:themeColor="accent1" w:themeShade="7F"/>
      <w:lang w:val="en-US"/>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95CE3"/>
    <w:rPr>
      <w:rFonts w:asciiTheme="majorHAnsi" w:eastAsiaTheme="majorEastAsia" w:hAnsiTheme="majorHAnsi" w:cstheme="majorBidi"/>
      <w:b/>
      <w:bC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B35513"/>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ListParagraph">
    <w:name w:val="List Paragraph"/>
    <w:basedOn w:val="Normal"/>
    <w:uiPriority w:val="34"/>
    <w:qFormat/>
    <w:rsid w:val="00BD31DE"/>
    <w:pPr>
      <w:spacing w:before="120" w:after="200" w:line="276" w:lineRule="auto"/>
      <w:ind w:left="720"/>
      <w:contextualSpacing/>
    </w:pPr>
    <w:rPr>
      <w:rFonts w:ascii="Calibri" w:eastAsia="Arial" w:hAnsi="Calibri" w:cs="Times New Roman"/>
      <w:sz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92030-4D90-4D4E-8169-8CF5ED5BA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16</Pages>
  <Words>5447</Words>
  <Characters>31049</Characters>
  <Application>Microsoft Office Word</Application>
  <DocSecurity>0</DocSecurity>
  <Lines>258</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36424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8</cp:revision>
  <cp:lastPrinted>2019-09-06T05:41:00Z</cp:lastPrinted>
  <dcterms:created xsi:type="dcterms:W3CDTF">2019-09-26T11:36:00Z</dcterms:created>
  <dcterms:modified xsi:type="dcterms:W3CDTF">2019-10-01T07:41:00Z</dcterms:modified>
  <cp:category/>
</cp:coreProperties>
</file>